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jc w:val="center"/>
        <w:textAlignment w:val="auto"/>
        <w:outlineLvl w:val="9"/>
        <w:rPr>
          <w:rFonts w:hint="eastAsia" w:ascii="方正小标宋简体" w:hAnsi="方正小标宋简体" w:eastAsia="方正小标宋简体" w:cs="方正小标宋简体"/>
          <w:b/>
          <w:bCs/>
          <w:sz w:val="36"/>
          <w:szCs w:val="36"/>
        </w:rPr>
      </w:pPr>
      <w:r>
        <w:rPr>
          <w:rFonts w:hint="eastAsia" w:ascii="方正小标宋简体" w:hAnsi="方正小标宋简体" w:eastAsia="方正小标宋简体" w:cs="方正小标宋简体"/>
          <w:b/>
          <w:bCs/>
          <w:sz w:val="36"/>
          <w:szCs w:val="36"/>
          <w:lang w:eastAsia="zh-CN"/>
        </w:rPr>
        <w:t>珠山区应急管理局</w:t>
      </w:r>
      <w:r>
        <w:rPr>
          <w:rFonts w:hint="eastAsia" w:ascii="方正小标宋简体" w:hAnsi="方正小标宋简体" w:eastAsia="方正小标宋简体" w:cs="方正小标宋简体"/>
          <w:b/>
          <w:bCs/>
          <w:sz w:val="36"/>
          <w:szCs w:val="36"/>
          <w:lang w:val="en-US" w:eastAsia="zh-CN"/>
        </w:rPr>
        <w:t>2021</w:t>
      </w:r>
      <w:r>
        <w:rPr>
          <w:rFonts w:hint="eastAsia" w:ascii="方正小标宋简体" w:hAnsi="方正小标宋简体" w:eastAsia="方正小标宋简体" w:cs="方正小标宋简体"/>
          <w:b/>
          <w:bCs/>
          <w:sz w:val="36"/>
          <w:szCs w:val="36"/>
        </w:rPr>
        <w:t>年</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jc w:val="center"/>
        <w:textAlignment w:val="auto"/>
        <w:outlineLvl w:val="9"/>
        <w:rPr>
          <w:rFonts w:hint="eastAsia" w:ascii="方正小标宋简体" w:hAnsi="方正小标宋简体" w:eastAsia="方正小标宋简体" w:cs="方正小标宋简体"/>
          <w:b/>
          <w:bCs/>
          <w:sz w:val="36"/>
          <w:szCs w:val="36"/>
        </w:rPr>
      </w:pPr>
      <w:r>
        <w:rPr>
          <w:rFonts w:hint="eastAsia" w:ascii="方正小标宋简体" w:hAnsi="方正小标宋简体" w:eastAsia="方正小标宋简体" w:cs="方正小标宋简体"/>
          <w:b/>
          <w:bCs/>
          <w:sz w:val="36"/>
          <w:szCs w:val="36"/>
        </w:rPr>
        <w:t>部门预算</w:t>
      </w:r>
      <w:r>
        <w:rPr>
          <w:rFonts w:hint="eastAsia" w:ascii="方正小标宋简体" w:hAnsi="方正小标宋简体" w:eastAsia="方正小标宋简体" w:cs="方正小标宋简体"/>
          <w:b/>
          <w:bCs/>
          <w:sz w:val="36"/>
          <w:szCs w:val="36"/>
          <w:lang w:eastAsia="zh-CN"/>
        </w:rPr>
        <w:t>编制</w:t>
      </w:r>
      <w:r>
        <w:rPr>
          <w:rFonts w:hint="eastAsia" w:ascii="方正小标宋简体" w:hAnsi="方正小标宋简体" w:eastAsia="方正小标宋简体" w:cs="方正小标宋简体"/>
          <w:b/>
          <w:bCs/>
          <w:sz w:val="36"/>
          <w:szCs w:val="36"/>
        </w:rPr>
        <w:t>说明</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textAlignment w:val="auto"/>
        <w:outlineLvl w:val="9"/>
      </w:pP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51" w:firstLineChars="196"/>
        <w:textAlignment w:val="auto"/>
        <w:outlineLvl w:val="9"/>
        <w:rPr>
          <w:rFonts w:ascii="仿宋_GB2312" w:eastAsia="仿宋_GB2312"/>
          <w:b/>
          <w:sz w:val="28"/>
          <w:szCs w:val="28"/>
        </w:rPr>
      </w:pPr>
      <w:r>
        <w:rPr>
          <w:rFonts w:hint="eastAsia" w:ascii="仿宋_GB2312" w:eastAsia="仿宋_GB2312"/>
          <w:b/>
          <w:sz w:val="28"/>
          <w:szCs w:val="28"/>
        </w:rPr>
        <w:t>一、部门主要职责</w:t>
      </w:r>
    </w:p>
    <w:p>
      <w:pPr>
        <w:numPr>
          <w:ins w:id="0" w:author="Windows 用户" w:date="2018-08-30T14:54:00Z"/>
        </w:numPr>
        <w:ind w:firstLine="560" w:firstLineChars="200"/>
        <w:rPr>
          <w:rFonts w:ascii="仿宋" w:hAnsi="仿宋" w:eastAsia="仿宋"/>
          <w:sz w:val="32"/>
          <w:szCs w:val="32"/>
        </w:rPr>
      </w:pPr>
      <w:r>
        <w:rPr>
          <w:rFonts w:hint="eastAsia" w:ascii="仿宋_GB2312" w:hAnsi="仿宋" w:eastAsia="仿宋_GB2312" w:cs="仿宋"/>
          <w:kern w:val="2"/>
          <w:sz w:val="28"/>
          <w:szCs w:val="28"/>
          <w:lang w:val="en-US" w:eastAsia="zh-CN"/>
        </w:rPr>
        <w:t xml:space="preserve">  </w:t>
      </w:r>
      <w:r>
        <w:rPr>
          <w:rFonts w:hint="eastAsia" w:ascii="仿宋" w:hAnsi="仿宋" w:eastAsia="仿宋"/>
          <w:sz w:val="32"/>
          <w:szCs w:val="32"/>
        </w:rPr>
        <w:t>一、贯彻执行中华人民共和国安全生产法和国家有关安全生产的法律法规和方针政策；有关安全生产的地方性法规规章和执行规定。</w:t>
      </w:r>
    </w:p>
    <w:p>
      <w:pPr>
        <w:numPr>
          <w:ins w:id="1" w:author="Windows 用户" w:date="2018-08-30T14:54:00Z"/>
        </w:numPr>
        <w:ind w:firstLine="640" w:firstLineChars="200"/>
        <w:rPr>
          <w:rFonts w:ascii="仿宋" w:hAnsi="仿宋" w:eastAsia="仿宋"/>
          <w:sz w:val="32"/>
          <w:szCs w:val="32"/>
        </w:rPr>
      </w:pPr>
      <w:r>
        <w:rPr>
          <w:rFonts w:hint="eastAsia" w:ascii="仿宋" w:hAnsi="仿宋" w:eastAsia="仿宋"/>
          <w:sz w:val="32"/>
          <w:szCs w:val="32"/>
        </w:rPr>
        <w:t>二、综合监督管理全区安全生产工作，分析和预测全区安全生产形势；拟定全区安全生产工作规划；依法行使国家安全生产监察职权。</w:t>
      </w:r>
    </w:p>
    <w:p>
      <w:pPr>
        <w:numPr>
          <w:ins w:id="2" w:author="Windows 用户" w:date="2018-08-30T14:54:00Z"/>
        </w:numPr>
        <w:ind w:firstLine="640" w:firstLineChars="200"/>
        <w:rPr>
          <w:rFonts w:ascii="仿宋" w:hAnsi="仿宋" w:eastAsia="仿宋"/>
          <w:sz w:val="32"/>
          <w:szCs w:val="32"/>
        </w:rPr>
      </w:pPr>
      <w:r>
        <w:rPr>
          <w:rFonts w:hint="eastAsia" w:ascii="仿宋" w:hAnsi="仿宋" w:eastAsia="仿宋"/>
          <w:sz w:val="32"/>
          <w:szCs w:val="32"/>
        </w:rPr>
        <w:t>三、制定下达全区安全生产工作年度工作计划和考核目标并监督检查执行。</w:t>
      </w:r>
    </w:p>
    <w:p>
      <w:pPr>
        <w:numPr>
          <w:ins w:id="3" w:author="Windows 用户" w:date="2018-08-30T14:54:00Z"/>
        </w:numPr>
        <w:ind w:firstLine="640" w:firstLineChars="200"/>
        <w:rPr>
          <w:rFonts w:ascii="仿宋" w:hAnsi="仿宋" w:eastAsia="仿宋"/>
          <w:sz w:val="32"/>
          <w:szCs w:val="32"/>
        </w:rPr>
      </w:pPr>
      <w:r>
        <w:rPr>
          <w:rFonts w:hint="eastAsia" w:ascii="仿宋" w:hAnsi="仿宋" w:eastAsia="仿宋"/>
          <w:sz w:val="32"/>
          <w:szCs w:val="32"/>
        </w:rPr>
        <w:t>四、负责发布全区安全生产信息，综合管理全区用工伤亡事故统计工作；组织、协调重、特大事故的调查处理，受区政府委托对工伤死亡调查报告进行批复。</w:t>
      </w:r>
    </w:p>
    <w:p>
      <w:pPr>
        <w:numPr>
          <w:ins w:id="4" w:author="Windows 用户" w:date="2018-08-30T14:54:00Z"/>
        </w:numPr>
        <w:ind w:firstLine="640" w:firstLineChars="200"/>
        <w:rPr>
          <w:rFonts w:ascii="仿宋" w:hAnsi="仿宋" w:eastAsia="仿宋"/>
          <w:sz w:val="32"/>
          <w:szCs w:val="32"/>
        </w:rPr>
      </w:pPr>
      <w:r>
        <w:rPr>
          <w:rFonts w:hint="eastAsia" w:ascii="仿宋" w:hAnsi="仿宋" w:eastAsia="仿宋"/>
          <w:sz w:val="32"/>
          <w:szCs w:val="32"/>
        </w:rPr>
        <w:t>五、组织全区安全生产方面的宣传教育和本系统安全生产监察人员的考核工作和企业主要经营管理者的安全资格考核工作，依法行使本辖区内的安全监督职权。</w:t>
      </w:r>
    </w:p>
    <w:p>
      <w:pPr>
        <w:numPr>
          <w:ins w:id="5" w:author="Windows 用户" w:date="2018-08-30T14:54:00Z"/>
        </w:numPr>
        <w:ind w:firstLine="640" w:firstLineChars="200"/>
        <w:rPr>
          <w:rFonts w:ascii="仿宋" w:hAnsi="仿宋" w:eastAsia="仿宋"/>
          <w:sz w:val="32"/>
          <w:szCs w:val="32"/>
        </w:rPr>
      </w:pPr>
      <w:r>
        <w:rPr>
          <w:rFonts w:hint="eastAsia" w:ascii="仿宋" w:hAnsi="仿宋" w:eastAsia="仿宋"/>
          <w:sz w:val="32"/>
          <w:szCs w:val="32"/>
        </w:rPr>
        <w:t>六、配合市安全生产监督局对特种行业的特种设备的检测，检验工作，组织实施对企业安全生产条件和有关设备（由其他有关部门承担的锅炉、压力容器、电梯、防爆电器等特种设备除外），进行检测、检验、安全评价、安全培训，安全咨询等社会中介组织的资格认定工作，并负责监督检查。</w:t>
      </w:r>
    </w:p>
    <w:p>
      <w:pPr>
        <w:numPr>
          <w:ins w:id="6" w:author="Windows 用户" w:date="2018-08-30T14:54:00Z"/>
        </w:numPr>
        <w:ind w:firstLine="640" w:firstLineChars="200"/>
        <w:rPr>
          <w:rFonts w:ascii="仿宋" w:hAnsi="仿宋" w:eastAsia="仿宋"/>
          <w:sz w:val="32"/>
          <w:szCs w:val="32"/>
        </w:rPr>
      </w:pPr>
      <w:r>
        <w:rPr>
          <w:rFonts w:hint="eastAsia" w:ascii="仿宋" w:hAnsi="仿宋" w:eastAsia="仿宋"/>
          <w:sz w:val="32"/>
          <w:szCs w:val="32"/>
        </w:rPr>
        <w:t>七、监督企业贯彻执行安全生产法律、法规情况和安全生产条件、有关设备，材料及劳动保护用品的安全管理工作。</w:t>
      </w:r>
    </w:p>
    <w:p>
      <w:pPr>
        <w:numPr>
          <w:ins w:id="7" w:author="Windows 用户" w:date="2018-08-30T14:54:00Z"/>
        </w:numPr>
        <w:ind w:firstLine="640" w:firstLineChars="200"/>
        <w:rPr>
          <w:rFonts w:ascii="仿宋" w:hAnsi="仿宋" w:eastAsia="仿宋"/>
          <w:sz w:val="32"/>
          <w:szCs w:val="32"/>
        </w:rPr>
      </w:pPr>
      <w:r>
        <w:rPr>
          <w:rFonts w:hint="eastAsia" w:ascii="仿宋" w:hAnsi="仿宋" w:eastAsia="仿宋"/>
          <w:sz w:val="32"/>
          <w:szCs w:val="32"/>
        </w:rPr>
        <w:t>八、负责新建、改建、扩建工程项目的安全设施与主体工程同时设计、同时施工、同时投产使用（以下简称“三同时”）的安全监督检查工作；按照职业安全法规和标准监督检查企业职业危害的防治工作、组织、指导和协调企业重、特大事故急救援工作。</w:t>
      </w:r>
    </w:p>
    <w:p>
      <w:pPr>
        <w:numPr>
          <w:ins w:id="8" w:author="Windows 用户" w:date="2018-08-30T14:54:00Z"/>
        </w:numPr>
        <w:ind w:firstLine="640" w:firstLineChars="200"/>
        <w:rPr>
          <w:rFonts w:ascii="仿宋" w:hAnsi="仿宋" w:eastAsia="仿宋"/>
          <w:sz w:val="32"/>
          <w:szCs w:val="32"/>
        </w:rPr>
      </w:pPr>
      <w:r>
        <w:rPr>
          <w:rFonts w:hint="eastAsia" w:ascii="仿宋" w:hAnsi="仿宋" w:eastAsia="仿宋"/>
          <w:sz w:val="32"/>
          <w:szCs w:val="32"/>
        </w:rPr>
        <w:t>九、组织、指导安全科学技术研究、开发和新技术的推广工作、开展地区的安全生产方面的交流与合作、管理安全技术措施和安全科研等经费。</w:t>
      </w:r>
    </w:p>
    <w:p>
      <w:pPr>
        <w:numPr>
          <w:ins w:id="9" w:author="Windows 用户" w:date="2018-08-30T14:54:00Z"/>
        </w:numPr>
        <w:jc w:val="left"/>
        <w:rPr>
          <w:rFonts w:ascii="仿宋" w:hAnsi="仿宋" w:eastAsia="仿宋"/>
          <w:sz w:val="32"/>
          <w:szCs w:val="32"/>
        </w:rPr>
      </w:pPr>
      <w:r>
        <w:rPr>
          <w:rFonts w:hint="eastAsia" w:ascii="仿宋" w:hAnsi="仿宋" w:eastAsia="仿宋"/>
          <w:sz w:val="32"/>
          <w:szCs w:val="32"/>
        </w:rPr>
        <w:t>十、兼负全区安全生产委员会办公室的日常工作，承办区政府及上级主管部门交办的其他工作。</w:t>
      </w:r>
    </w:p>
    <w:p>
      <w:pPr>
        <w:pStyle w:val="2"/>
        <w:keepNext w:val="0"/>
        <w:keepLines w:val="0"/>
        <w:pageBreakBefore w:val="0"/>
        <w:shd w:val="clear" w:color="auto" w:fill="FFFFFF"/>
        <w:kinsoku/>
        <w:wordWrap/>
        <w:overflowPunct/>
        <w:topLinePunct w:val="0"/>
        <w:autoSpaceDE/>
        <w:autoSpaceDN/>
        <w:bidi w:val="0"/>
        <w:adjustRightInd/>
        <w:snapToGrid/>
        <w:spacing w:beforeAutospacing="0" w:afterAutospacing="0" w:line="560" w:lineRule="exact"/>
        <w:ind w:left="0" w:leftChars="0" w:right="0" w:rightChars="0" w:firstLine="560"/>
        <w:textAlignment w:val="auto"/>
        <w:outlineLvl w:val="9"/>
        <w:rPr>
          <w:rFonts w:hint="eastAsia" w:ascii="仿宋_GB2312" w:hAnsi="仿宋" w:eastAsia="仿宋_GB2312" w:cs="仿宋"/>
          <w:kern w:val="2"/>
          <w:sz w:val="28"/>
          <w:szCs w:val="28"/>
        </w:rPr>
      </w:pP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70"/>
        <w:textAlignment w:val="auto"/>
        <w:outlineLvl w:val="9"/>
        <w:rPr>
          <w:rFonts w:ascii="仿宋_GB2312" w:eastAsia="仿宋_GB2312"/>
          <w:sz w:val="28"/>
          <w:szCs w:val="28"/>
        </w:rPr>
      </w:pPr>
      <w:r>
        <w:rPr>
          <w:rFonts w:hint="eastAsia" w:ascii="仿宋_GB2312" w:hAnsi="仿宋" w:eastAsia="仿宋_GB2312" w:cs="仿宋"/>
          <w:b/>
          <w:sz w:val="28"/>
          <w:szCs w:val="28"/>
        </w:rPr>
        <w:t>二、部门基本情况</w:t>
      </w:r>
    </w:p>
    <w:p>
      <w:pPr>
        <w:numPr>
          <w:ins w:id="10" w:author="Windows 用户" w:date="2018-08-30T14:58:00Z"/>
        </w:numPr>
        <w:snapToGrid w:val="0"/>
        <w:spacing w:line="560" w:lineRule="exact"/>
        <w:ind w:firstLine="640" w:firstLineChars="200"/>
        <w:rPr>
          <w:rFonts w:hint="eastAsia" w:ascii="仿宋" w:hAnsi="仿宋" w:eastAsia="仿宋" w:cs="仿宋_GB2312"/>
          <w:sz w:val="32"/>
          <w:szCs w:val="32"/>
        </w:rPr>
      </w:pPr>
      <w:r>
        <w:rPr>
          <w:rFonts w:hint="eastAsia" w:ascii="仿宋" w:hAnsi="仿宋" w:eastAsia="仿宋" w:cs="仿宋_GB2312"/>
          <w:sz w:val="32"/>
          <w:szCs w:val="32"/>
        </w:rPr>
        <w:t>本部门共有预算单位</w:t>
      </w:r>
      <w:r>
        <w:rPr>
          <w:rFonts w:ascii="仿宋" w:hAnsi="仿宋" w:eastAsia="仿宋" w:cs="仿宋_GB2312"/>
          <w:sz w:val="32"/>
          <w:szCs w:val="32"/>
        </w:rPr>
        <w:t>1</w:t>
      </w:r>
      <w:r>
        <w:rPr>
          <w:rFonts w:hint="eastAsia" w:ascii="仿宋" w:hAnsi="仿宋" w:eastAsia="仿宋" w:cs="仿宋_GB2312"/>
          <w:sz w:val="32"/>
          <w:szCs w:val="32"/>
        </w:rPr>
        <w:t>个，即部门本级。编制数为</w:t>
      </w:r>
      <w:r>
        <w:rPr>
          <w:rFonts w:hint="eastAsia" w:ascii="仿宋" w:hAnsi="仿宋" w:eastAsia="仿宋" w:cs="仿宋_GB2312"/>
          <w:sz w:val="32"/>
          <w:szCs w:val="32"/>
          <w:lang w:val="en-US" w:eastAsia="zh-CN"/>
        </w:rPr>
        <w:t>8</w:t>
      </w:r>
      <w:r>
        <w:rPr>
          <w:rFonts w:hint="eastAsia" w:ascii="仿宋" w:hAnsi="仿宋" w:eastAsia="仿宋" w:cs="仿宋_GB2312"/>
          <w:sz w:val="32"/>
          <w:szCs w:val="32"/>
        </w:rPr>
        <w:t>人，其中：行政编</w:t>
      </w:r>
      <w:r>
        <w:rPr>
          <w:rFonts w:hint="eastAsia" w:ascii="仿宋" w:hAnsi="仿宋" w:eastAsia="仿宋" w:cs="仿宋_GB2312"/>
          <w:sz w:val="32"/>
          <w:szCs w:val="32"/>
          <w:lang w:val="en-US" w:eastAsia="zh-CN"/>
        </w:rPr>
        <w:t>5</w:t>
      </w:r>
      <w:r>
        <w:rPr>
          <w:rFonts w:hint="eastAsia" w:ascii="仿宋" w:hAnsi="仿宋" w:eastAsia="仿宋" w:cs="仿宋_GB2312"/>
          <w:sz w:val="32"/>
          <w:szCs w:val="32"/>
        </w:rPr>
        <w:t>人，事业编</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人。</w:t>
      </w:r>
    </w:p>
    <w:p>
      <w:pPr>
        <w:numPr>
          <w:ins w:id="11" w:author="Windows 用户" w:date="2018-08-30T14:58:00Z"/>
        </w:numPr>
        <w:snapToGrid w:val="0"/>
        <w:spacing w:line="560" w:lineRule="exact"/>
        <w:ind w:firstLine="640" w:firstLineChars="200"/>
        <w:rPr>
          <w:rFonts w:hint="eastAsia" w:ascii="仿宋_GB2312" w:hAnsi="仿宋" w:eastAsia="仿宋_GB2312" w:cs="仿宋"/>
          <w:sz w:val="28"/>
          <w:szCs w:val="28"/>
        </w:rPr>
      </w:pPr>
      <w:r>
        <w:rPr>
          <w:rFonts w:ascii="仿宋" w:hAnsi="仿宋" w:eastAsia="仿宋" w:cs="仿宋_GB2312"/>
          <w:sz w:val="32"/>
          <w:szCs w:val="32"/>
        </w:rPr>
        <w:t>3.</w:t>
      </w:r>
      <w:r>
        <w:rPr>
          <w:rFonts w:hint="eastAsia" w:ascii="仿宋" w:hAnsi="仿宋" w:eastAsia="仿宋" w:cs="仿宋_GB2312"/>
          <w:sz w:val="32"/>
          <w:szCs w:val="32"/>
        </w:rPr>
        <w:t>人员情况</w:t>
      </w:r>
      <w:r>
        <w:rPr>
          <w:rFonts w:ascii="仿宋" w:hAnsi="仿宋" w:eastAsia="仿宋" w:cs="仿宋_GB2312"/>
          <w:sz w:val="32"/>
          <w:szCs w:val="32"/>
        </w:rPr>
        <w:t>:</w:t>
      </w:r>
      <w:r>
        <w:rPr>
          <w:rFonts w:hint="eastAsia" w:ascii="仿宋" w:hAnsi="仿宋" w:eastAsia="仿宋" w:cs="仿宋_GB2312"/>
          <w:sz w:val="32"/>
          <w:szCs w:val="32"/>
        </w:rPr>
        <w:t>年末实有人数</w:t>
      </w:r>
      <w:r>
        <w:rPr>
          <w:rFonts w:hint="eastAsia" w:ascii="仿宋" w:hAnsi="仿宋" w:eastAsia="仿宋" w:cs="仿宋_GB2312"/>
          <w:sz w:val="32"/>
          <w:szCs w:val="32"/>
          <w:lang w:val="en-US" w:eastAsia="zh-CN"/>
        </w:rPr>
        <w:t>8</w:t>
      </w:r>
      <w:r>
        <w:rPr>
          <w:rFonts w:hint="eastAsia" w:ascii="仿宋" w:hAnsi="仿宋" w:eastAsia="仿宋" w:cs="仿宋_GB2312"/>
          <w:sz w:val="32"/>
          <w:szCs w:val="32"/>
        </w:rPr>
        <w:t>人，其中：在职</w:t>
      </w:r>
      <w:r>
        <w:rPr>
          <w:rFonts w:hint="eastAsia" w:ascii="仿宋" w:hAnsi="仿宋" w:eastAsia="仿宋" w:cs="仿宋_GB2312"/>
          <w:sz w:val="32"/>
          <w:szCs w:val="32"/>
          <w:lang w:val="en-US" w:eastAsia="zh-CN"/>
        </w:rPr>
        <w:t>8</w:t>
      </w:r>
      <w:r>
        <w:rPr>
          <w:rFonts w:hint="eastAsia" w:ascii="仿宋" w:hAnsi="仿宋" w:eastAsia="仿宋" w:cs="仿宋_GB2312"/>
          <w:sz w:val="32"/>
          <w:szCs w:val="32"/>
        </w:rPr>
        <w:t>人</w:t>
      </w:r>
      <w:r>
        <w:rPr>
          <w:rFonts w:hint="eastAsia" w:ascii="仿宋_GB2312" w:hAnsi="仿宋" w:eastAsia="仿宋_GB2312" w:cs="仿宋"/>
          <w:sz w:val="28"/>
          <w:szCs w:val="28"/>
        </w:rPr>
        <w:t>。</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51" w:firstLineChars="196"/>
        <w:textAlignment w:val="auto"/>
        <w:outlineLvl w:val="9"/>
        <w:rPr>
          <w:rFonts w:ascii="仿宋_GB2312" w:hAnsi="仿宋" w:eastAsia="仿宋_GB2312" w:cs="仿宋"/>
          <w:b/>
          <w:sz w:val="28"/>
          <w:szCs w:val="28"/>
        </w:rPr>
      </w:pPr>
      <w:r>
        <w:rPr>
          <w:rFonts w:hint="eastAsia" w:ascii="仿宋_GB2312" w:hAnsi="仿宋" w:eastAsia="仿宋_GB2312" w:cs="仿宋"/>
          <w:b/>
          <w:sz w:val="28"/>
          <w:szCs w:val="28"/>
        </w:rPr>
        <w:t>三、部门预算收支情况</w:t>
      </w:r>
      <w:r>
        <w:rPr>
          <w:rFonts w:hint="eastAsia" w:ascii="仿宋_GB2312" w:hAnsi="仿宋" w:eastAsia="仿宋_GB2312" w:cs="仿宋"/>
          <w:b/>
          <w:sz w:val="28"/>
          <w:szCs w:val="28"/>
          <w:lang w:eastAsia="zh-CN"/>
        </w:rPr>
        <w:t>说明</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51" w:firstLineChars="196"/>
        <w:textAlignment w:val="auto"/>
        <w:outlineLvl w:val="9"/>
        <w:rPr>
          <w:rFonts w:hint="eastAsia" w:ascii="仿宋_GB2312" w:hAnsi="仿宋" w:eastAsia="仿宋_GB2312" w:cs="仿宋"/>
          <w:sz w:val="28"/>
          <w:szCs w:val="28"/>
          <w:lang w:eastAsia="zh-CN"/>
        </w:rPr>
      </w:pPr>
      <w:r>
        <w:rPr>
          <w:rFonts w:hint="eastAsia" w:ascii="仿宋_GB2312" w:hAnsi="仿宋" w:eastAsia="仿宋_GB2312" w:cs="仿宋"/>
          <w:b/>
          <w:sz w:val="28"/>
          <w:szCs w:val="28"/>
        </w:rPr>
        <w:t>（一）收入预算情况</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 w:eastAsia="仿宋_GB2312" w:cs="仿宋"/>
          <w:sz w:val="28"/>
          <w:szCs w:val="28"/>
          <w:lang w:val="en-US" w:eastAsia="zh-CN"/>
        </w:rPr>
      </w:pPr>
      <w:r>
        <w:rPr>
          <w:rFonts w:hint="eastAsia" w:ascii="仿宋_GB2312" w:hAnsi="仿宋" w:eastAsia="仿宋_GB2312" w:cs="仿宋"/>
          <w:sz w:val="28"/>
          <w:szCs w:val="28"/>
          <w:lang w:val="en-US" w:eastAsia="zh-CN"/>
        </w:rPr>
        <w:t>2020</w:t>
      </w:r>
      <w:r>
        <w:rPr>
          <w:rFonts w:hint="eastAsia" w:ascii="仿宋_GB2312" w:hAnsi="仿宋" w:eastAsia="仿宋_GB2312" w:cs="仿宋"/>
          <w:sz w:val="28"/>
          <w:szCs w:val="28"/>
        </w:rPr>
        <w:t>年</w:t>
      </w:r>
      <w:r>
        <w:rPr>
          <w:rFonts w:hint="eastAsia" w:ascii="仿宋_GB2312" w:hAnsi="仿宋" w:eastAsia="仿宋_GB2312" w:cs="仿宋"/>
          <w:sz w:val="28"/>
          <w:szCs w:val="28"/>
          <w:lang w:eastAsia="zh-CN"/>
        </w:rPr>
        <w:t>应急管理局</w:t>
      </w:r>
      <w:r>
        <w:rPr>
          <w:rFonts w:hint="eastAsia" w:ascii="仿宋_GB2312" w:hAnsi="仿宋" w:eastAsia="仿宋_GB2312" w:cs="仿宋"/>
          <w:sz w:val="28"/>
          <w:szCs w:val="28"/>
        </w:rPr>
        <w:t>收入预算总额为</w:t>
      </w:r>
      <w:r>
        <w:rPr>
          <w:rFonts w:hint="eastAsia" w:ascii="仿宋_GB2312" w:hAnsi="仿宋" w:eastAsia="仿宋_GB2312" w:cs="仿宋"/>
          <w:sz w:val="28"/>
          <w:szCs w:val="28"/>
          <w:lang w:val="en-US" w:eastAsia="zh-CN"/>
        </w:rPr>
        <w:t>136.5</w:t>
      </w:r>
      <w:r>
        <w:rPr>
          <w:rFonts w:hint="eastAsia" w:ascii="仿宋_GB2312" w:hAnsi="仿宋" w:eastAsia="仿宋_GB2312" w:cs="仿宋"/>
          <w:sz w:val="28"/>
          <w:szCs w:val="28"/>
        </w:rPr>
        <w:t>万元</w:t>
      </w:r>
      <w:r>
        <w:rPr>
          <w:rFonts w:hint="eastAsia" w:ascii="仿宋_GB2312" w:hAnsi="仿宋" w:eastAsia="仿宋_GB2312" w:cs="仿宋"/>
          <w:sz w:val="28"/>
          <w:szCs w:val="28"/>
          <w:lang w:eastAsia="zh-CN"/>
        </w:rPr>
        <w:t>，防汛办收入预算</w:t>
      </w:r>
      <w:r>
        <w:rPr>
          <w:rFonts w:hint="eastAsia" w:ascii="仿宋_GB2312" w:hAnsi="仿宋" w:eastAsia="仿宋_GB2312" w:cs="仿宋"/>
          <w:sz w:val="28"/>
          <w:szCs w:val="28"/>
          <w:lang w:val="en-US" w:eastAsia="zh-CN"/>
        </w:rPr>
        <w:t>20万元，共计156.5万元</w:t>
      </w:r>
      <w:r>
        <w:rPr>
          <w:rFonts w:hint="eastAsia" w:ascii="仿宋_GB2312" w:hAnsi="仿宋_GB2312" w:eastAsia="仿宋_GB2312" w:cs="仿宋_GB2312"/>
          <w:color w:val="auto"/>
          <w:sz w:val="28"/>
          <w:szCs w:val="28"/>
          <w:highlight w:val="none"/>
          <w:shd w:val="clear" w:color="auto" w:fill="auto"/>
          <w:lang w:val="en-US" w:eastAsia="zh-CN"/>
        </w:rPr>
        <w:t xml:space="preserve">, </w:t>
      </w:r>
      <w:r>
        <w:rPr>
          <w:rFonts w:hint="eastAsia" w:ascii="仿宋_GB2312" w:hAnsi="仿宋" w:eastAsia="仿宋_GB2312" w:cs="仿宋"/>
          <w:sz w:val="28"/>
          <w:szCs w:val="28"/>
          <w:lang w:eastAsia="zh-CN"/>
        </w:rPr>
        <w:t>其中：财政拨款收入</w:t>
      </w:r>
      <w:r>
        <w:rPr>
          <w:rFonts w:hint="eastAsia" w:ascii="仿宋_GB2312" w:hAnsi="仿宋" w:eastAsia="仿宋_GB2312" w:cs="仿宋"/>
          <w:sz w:val="28"/>
          <w:szCs w:val="28"/>
          <w:lang w:val="en-US" w:eastAsia="zh-CN"/>
        </w:rPr>
        <w:t>156.5万元，</w:t>
      </w:r>
      <w:r>
        <w:rPr>
          <w:rFonts w:hint="eastAsia" w:ascii="仿宋_GB2312" w:hAnsi="仿宋_GB2312" w:eastAsia="仿宋_GB2312" w:cs="仿宋_GB2312"/>
          <w:color w:val="auto"/>
          <w:sz w:val="28"/>
          <w:szCs w:val="28"/>
          <w:highlight w:val="none"/>
          <w:shd w:val="clear" w:color="auto" w:fill="auto"/>
        </w:rPr>
        <w:t>占收入预算总额的</w:t>
      </w:r>
      <w:r>
        <w:rPr>
          <w:rFonts w:hint="eastAsia" w:ascii="仿宋_GB2312" w:hAnsi="仿宋_GB2312" w:eastAsia="仿宋_GB2312" w:cs="仿宋_GB2312"/>
          <w:color w:val="auto"/>
          <w:sz w:val="28"/>
          <w:szCs w:val="28"/>
          <w:highlight w:val="none"/>
          <w:shd w:val="clear" w:color="auto" w:fill="auto"/>
          <w:lang w:val="en-US" w:eastAsia="zh-CN"/>
        </w:rPr>
        <w:t>99.35</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val="en-US" w:eastAsia="zh-CN"/>
        </w:rPr>
        <w:t>,</w:t>
      </w:r>
      <w:r>
        <w:rPr>
          <w:rFonts w:hint="eastAsia" w:ascii="仿宋_GB2312" w:hAnsi="仿宋" w:eastAsia="仿宋_GB2312" w:cs="仿宋"/>
          <w:sz w:val="28"/>
          <w:szCs w:val="28"/>
          <w:lang w:val="en-US" w:eastAsia="zh-CN"/>
        </w:rPr>
        <w:t>非税收入10万元，</w:t>
      </w:r>
      <w:r>
        <w:rPr>
          <w:rFonts w:hint="eastAsia" w:ascii="仿宋_GB2312" w:hAnsi="仿宋_GB2312" w:eastAsia="仿宋_GB2312" w:cs="仿宋_GB2312"/>
          <w:color w:val="auto"/>
          <w:sz w:val="28"/>
          <w:szCs w:val="28"/>
          <w:highlight w:val="none"/>
          <w:shd w:val="clear" w:color="auto" w:fill="auto"/>
        </w:rPr>
        <w:t>占收入预算总额的</w:t>
      </w:r>
      <w:r>
        <w:rPr>
          <w:rFonts w:hint="eastAsia" w:ascii="仿宋_GB2312" w:hAnsi="仿宋_GB2312" w:eastAsia="仿宋_GB2312" w:cs="仿宋_GB2312"/>
          <w:color w:val="auto"/>
          <w:sz w:val="28"/>
          <w:szCs w:val="28"/>
          <w:highlight w:val="none"/>
          <w:shd w:val="clear" w:color="auto" w:fill="auto"/>
          <w:lang w:val="en-US" w:eastAsia="zh-CN"/>
        </w:rPr>
        <w:t>0.65</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val="en-US" w:eastAsia="zh-CN"/>
        </w:rPr>
        <w:t>,防汛办财政拨款收入20万元，</w:t>
      </w:r>
      <w:r>
        <w:rPr>
          <w:rFonts w:hint="eastAsia" w:ascii="仿宋_GB2312" w:hAnsi="仿宋" w:eastAsia="仿宋_GB2312" w:cs="仿宋"/>
          <w:sz w:val="28"/>
          <w:szCs w:val="28"/>
          <w:lang w:val="en-US" w:eastAsia="zh-CN"/>
        </w:rPr>
        <w:t>其他收入0元。事业单位经营收入0万元,较上年预算安排持平;用事业基金弥补收支差额0万元,较上年预算安排增加0万元;国库集中支付网上结转0万元,较上年预算安排减少0万元;其它资金结转结余16.61万元，较上年预算安排增加2.83万元。</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ascii="仿宋_GB2312" w:hAnsi="仿宋" w:eastAsia="仿宋_GB2312" w:cs="仿宋"/>
          <w:sz w:val="28"/>
          <w:szCs w:val="28"/>
        </w:rPr>
      </w:pPr>
      <w:r>
        <w:rPr>
          <w:rFonts w:hint="eastAsia" w:ascii="仿宋_GB2312" w:hAnsi="仿宋" w:eastAsia="仿宋_GB2312" w:cs="仿宋"/>
          <w:sz w:val="28"/>
          <w:szCs w:val="28"/>
          <w:lang w:val="en-US" w:eastAsia="zh-CN"/>
        </w:rPr>
        <w:t>2020</w:t>
      </w:r>
      <w:r>
        <w:rPr>
          <w:rFonts w:hint="eastAsia" w:ascii="仿宋_GB2312" w:hAnsi="仿宋" w:eastAsia="仿宋_GB2312" w:cs="仿宋"/>
          <w:sz w:val="28"/>
          <w:szCs w:val="28"/>
        </w:rPr>
        <w:t>年</w:t>
      </w:r>
      <w:r>
        <w:rPr>
          <w:rFonts w:hint="eastAsia" w:ascii="仿宋_GB2312" w:hAnsi="仿宋" w:eastAsia="仿宋_GB2312" w:cs="仿宋"/>
          <w:sz w:val="28"/>
          <w:szCs w:val="28"/>
          <w:lang w:eastAsia="zh-CN"/>
        </w:rPr>
        <w:t>应急管理局</w:t>
      </w:r>
      <w:r>
        <w:rPr>
          <w:rFonts w:hint="eastAsia" w:ascii="仿宋_GB2312" w:hAnsi="仿宋" w:eastAsia="仿宋_GB2312" w:cs="仿宋"/>
          <w:sz w:val="28"/>
          <w:szCs w:val="28"/>
        </w:rPr>
        <w:t>收入预算总额为</w:t>
      </w:r>
      <w:r>
        <w:rPr>
          <w:rFonts w:hint="eastAsia" w:ascii="仿宋_GB2312" w:hAnsi="仿宋" w:eastAsia="仿宋_GB2312" w:cs="仿宋"/>
          <w:sz w:val="28"/>
          <w:szCs w:val="28"/>
          <w:lang w:val="en-US" w:eastAsia="zh-CN"/>
        </w:rPr>
        <w:t>136.5</w:t>
      </w:r>
      <w:r>
        <w:rPr>
          <w:rFonts w:hint="eastAsia" w:ascii="仿宋_GB2312" w:hAnsi="仿宋" w:eastAsia="仿宋_GB2312" w:cs="仿宋"/>
          <w:sz w:val="28"/>
          <w:szCs w:val="28"/>
        </w:rPr>
        <w:t>万元</w:t>
      </w:r>
      <w:r>
        <w:rPr>
          <w:rFonts w:hint="eastAsia" w:ascii="仿宋_GB2312" w:hAnsi="仿宋" w:eastAsia="仿宋_GB2312" w:cs="仿宋"/>
          <w:sz w:val="28"/>
          <w:szCs w:val="28"/>
          <w:lang w:eastAsia="zh-CN"/>
        </w:rPr>
        <w:t>，防汛办收入预算</w:t>
      </w:r>
      <w:r>
        <w:rPr>
          <w:rFonts w:hint="eastAsia" w:ascii="仿宋_GB2312" w:hAnsi="仿宋" w:eastAsia="仿宋_GB2312" w:cs="仿宋"/>
          <w:sz w:val="28"/>
          <w:szCs w:val="28"/>
          <w:lang w:val="en-US" w:eastAsia="zh-CN"/>
        </w:rPr>
        <w:t>20万元，共计156.5万元，</w:t>
      </w:r>
      <w:r>
        <w:rPr>
          <w:rFonts w:hint="eastAsia" w:ascii="仿宋_GB2312" w:hAnsi="仿宋_GB2312" w:eastAsia="仿宋_GB2312" w:cs="仿宋_GB2312"/>
          <w:color w:val="auto"/>
          <w:sz w:val="28"/>
          <w:szCs w:val="28"/>
          <w:highlight w:val="none"/>
          <w:shd w:val="clear" w:color="auto" w:fill="auto"/>
          <w:lang w:eastAsia="zh-CN"/>
        </w:rPr>
        <w:t>与上年预算相比减少</w:t>
      </w:r>
      <w:r>
        <w:rPr>
          <w:rFonts w:hint="eastAsia" w:ascii="仿宋_GB2312" w:hAnsi="仿宋_GB2312" w:eastAsia="仿宋_GB2312" w:cs="仿宋_GB2312"/>
          <w:color w:val="auto"/>
          <w:sz w:val="28"/>
          <w:szCs w:val="28"/>
          <w:highlight w:val="none"/>
          <w:shd w:val="clear" w:color="auto" w:fill="auto"/>
          <w:lang w:val="en-US" w:eastAsia="zh-CN"/>
        </w:rPr>
        <w:t xml:space="preserve">20.9%, </w:t>
      </w:r>
      <w:r>
        <w:rPr>
          <w:rFonts w:hint="eastAsia" w:ascii="仿宋_GB2312" w:hAnsi="仿宋" w:eastAsia="仿宋_GB2312" w:cs="仿宋"/>
          <w:sz w:val="28"/>
          <w:szCs w:val="28"/>
          <w:lang w:eastAsia="zh-CN"/>
        </w:rPr>
        <w:t>其中：应急局财政拨款收入</w:t>
      </w:r>
      <w:r>
        <w:rPr>
          <w:rFonts w:hint="eastAsia" w:ascii="仿宋_GB2312" w:hAnsi="仿宋" w:eastAsia="仿宋_GB2312" w:cs="仿宋"/>
          <w:sz w:val="28"/>
          <w:szCs w:val="28"/>
          <w:lang w:val="en-US" w:eastAsia="zh-CN"/>
        </w:rPr>
        <w:t>126.6万元，</w:t>
      </w:r>
      <w:r>
        <w:rPr>
          <w:rFonts w:hint="eastAsia" w:ascii="仿宋_GB2312" w:hAnsi="仿宋_GB2312" w:eastAsia="仿宋_GB2312" w:cs="仿宋_GB2312"/>
          <w:color w:val="auto"/>
          <w:sz w:val="28"/>
          <w:szCs w:val="28"/>
          <w:highlight w:val="none"/>
          <w:shd w:val="clear" w:color="auto" w:fill="auto"/>
        </w:rPr>
        <w:t>占收入预算总额的</w:t>
      </w:r>
      <w:r>
        <w:rPr>
          <w:rFonts w:hint="eastAsia" w:ascii="仿宋_GB2312" w:hAnsi="仿宋_GB2312" w:eastAsia="仿宋_GB2312" w:cs="仿宋_GB2312"/>
          <w:color w:val="auto"/>
          <w:sz w:val="28"/>
          <w:szCs w:val="28"/>
          <w:highlight w:val="none"/>
          <w:shd w:val="clear" w:color="auto" w:fill="auto"/>
          <w:lang w:val="en-US" w:eastAsia="zh-CN"/>
        </w:rPr>
        <w:t>99.35</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val="en-US" w:eastAsia="zh-CN"/>
        </w:rPr>
        <w:t>,</w:t>
      </w:r>
      <w:r>
        <w:rPr>
          <w:rFonts w:hint="eastAsia" w:ascii="仿宋_GB2312" w:hAnsi="仿宋" w:eastAsia="仿宋_GB2312" w:cs="仿宋"/>
          <w:sz w:val="28"/>
          <w:szCs w:val="28"/>
          <w:lang w:val="en-US" w:eastAsia="zh-CN"/>
        </w:rPr>
        <w:t>非税收入10万元，</w:t>
      </w:r>
      <w:r>
        <w:rPr>
          <w:rFonts w:hint="eastAsia" w:ascii="仿宋_GB2312" w:hAnsi="仿宋_GB2312" w:eastAsia="仿宋_GB2312" w:cs="仿宋_GB2312"/>
          <w:color w:val="auto"/>
          <w:sz w:val="28"/>
          <w:szCs w:val="28"/>
          <w:highlight w:val="none"/>
          <w:shd w:val="clear" w:color="auto" w:fill="auto"/>
        </w:rPr>
        <w:t>占收入预算总额的</w:t>
      </w:r>
      <w:r>
        <w:rPr>
          <w:rFonts w:hint="eastAsia" w:ascii="仿宋_GB2312" w:hAnsi="仿宋_GB2312" w:eastAsia="仿宋_GB2312" w:cs="仿宋_GB2312"/>
          <w:color w:val="auto"/>
          <w:sz w:val="28"/>
          <w:szCs w:val="28"/>
          <w:highlight w:val="none"/>
          <w:shd w:val="clear" w:color="auto" w:fill="auto"/>
          <w:lang w:val="en-US" w:eastAsia="zh-CN"/>
        </w:rPr>
        <w:t>0.65</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val="en-US" w:eastAsia="zh-CN"/>
        </w:rPr>
        <w:t>,防汛办财政拨款收入10万元，</w:t>
      </w:r>
      <w:r>
        <w:rPr>
          <w:rFonts w:hint="eastAsia" w:ascii="仿宋_GB2312" w:hAnsi="仿宋" w:eastAsia="仿宋_GB2312" w:cs="仿宋"/>
          <w:sz w:val="28"/>
          <w:szCs w:val="28"/>
          <w:lang w:val="en-US" w:eastAsia="zh-CN"/>
        </w:rPr>
        <w:t>其他收入0元。</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ascii="仿宋_GB2312" w:hAnsi="仿宋" w:eastAsia="仿宋_GB2312" w:cs="仿宋"/>
          <w:b/>
          <w:sz w:val="28"/>
          <w:szCs w:val="28"/>
        </w:rPr>
      </w:pPr>
      <w:r>
        <w:rPr>
          <w:rFonts w:hint="eastAsia" w:ascii="仿宋_GB2312" w:hAnsi="仿宋" w:eastAsia="仿宋_GB2312" w:cs="仿宋"/>
          <w:b/>
          <w:sz w:val="28"/>
          <w:szCs w:val="28"/>
        </w:rPr>
        <w:t>（二）支出预算情况</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 w:eastAsia="仿宋_GB2312" w:cs="仿宋"/>
          <w:sz w:val="28"/>
          <w:szCs w:val="28"/>
          <w:lang w:eastAsia="zh-CN"/>
        </w:rPr>
      </w:pPr>
      <w:r>
        <w:rPr>
          <w:rFonts w:hint="eastAsia" w:ascii="仿宋_GB2312" w:hAnsi="仿宋" w:eastAsia="仿宋_GB2312" w:cs="仿宋"/>
          <w:sz w:val="28"/>
          <w:szCs w:val="28"/>
          <w:lang w:val="en-US" w:eastAsia="zh-CN"/>
        </w:rPr>
        <w:t>2020年应急管理处</w:t>
      </w:r>
      <w:r>
        <w:rPr>
          <w:rFonts w:hint="eastAsia" w:ascii="仿宋_GB2312" w:hAnsi="仿宋" w:eastAsia="仿宋_GB2312" w:cs="仿宋"/>
          <w:sz w:val="28"/>
          <w:szCs w:val="28"/>
        </w:rPr>
        <w:t>支出预算总额为</w:t>
      </w:r>
      <w:r>
        <w:rPr>
          <w:rFonts w:hint="eastAsia" w:ascii="仿宋_GB2312" w:hAnsi="仿宋" w:eastAsia="仿宋_GB2312" w:cs="仿宋"/>
          <w:sz w:val="28"/>
          <w:szCs w:val="28"/>
          <w:lang w:val="en-US" w:eastAsia="zh-CN"/>
        </w:rPr>
        <w:t>156.5</w:t>
      </w:r>
      <w:r>
        <w:rPr>
          <w:rFonts w:hint="eastAsia" w:ascii="仿宋_GB2312" w:hAnsi="仿宋" w:eastAsia="仿宋_GB2312" w:cs="仿宋"/>
          <w:sz w:val="28"/>
          <w:szCs w:val="28"/>
        </w:rPr>
        <w:t>万元。</w:t>
      </w:r>
      <w:r>
        <w:rPr>
          <w:rFonts w:hint="eastAsia" w:ascii="仿宋_GB2312" w:hAnsi="仿宋_GB2312" w:eastAsia="仿宋_GB2312" w:cs="仿宋_GB2312"/>
          <w:color w:val="auto"/>
          <w:sz w:val="28"/>
          <w:szCs w:val="28"/>
          <w:highlight w:val="none"/>
          <w:shd w:val="clear" w:color="auto" w:fill="auto"/>
          <w:lang w:eastAsia="zh-CN"/>
        </w:rPr>
        <w:t>与上年预算相比增加</w:t>
      </w:r>
      <w:r>
        <w:rPr>
          <w:rFonts w:hint="eastAsia" w:ascii="仿宋_GB2312" w:hAnsi="仿宋_GB2312" w:eastAsia="仿宋_GB2312" w:cs="仿宋_GB2312"/>
          <w:color w:val="auto"/>
          <w:sz w:val="28"/>
          <w:szCs w:val="28"/>
          <w:highlight w:val="none"/>
          <w:shd w:val="clear" w:color="auto" w:fill="auto"/>
          <w:lang w:val="en-US" w:eastAsia="zh-CN"/>
        </w:rPr>
        <w:t xml:space="preserve"> 20.9%，</w:t>
      </w:r>
      <w:r>
        <w:rPr>
          <w:rFonts w:hint="eastAsia" w:ascii="仿宋_GB2312" w:hAnsi="仿宋" w:eastAsia="仿宋_GB2312" w:cs="仿宋"/>
          <w:sz w:val="28"/>
          <w:szCs w:val="28"/>
          <w:lang w:eastAsia="zh-CN"/>
        </w:rPr>
        <w:t>其中：</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 w:eastAsia="仿宋_GB2312" w:cs="仿宋"/>
          <w:sz w:val="28"/>
          <w:szCs w:val="28"/>
          <w:lang w:eastAsia="zh-CN"/>
        </w:rPr>
      </w:pPr>
      <w:r>
        <w:rPr>
          <w:rFonts w:hint="eastAsia" w:ascii="仿宋_GB2312" w:hAnsi="仿宋_GB2312" w:eastAsia="仿宋_GB2312" w:cs="仿宋_GB2312"/>
          <w:color w:val="auto"/>
          <w:sz w:val="28"/>
          <w:szCs w:val="28"/>
          <w:highlight w:val="none"/>
          <w:shd w:val="clear" w:color="auto" w:fill="auto"/>
          <w:lang w:eastAsia="zh-CN"/>
        </w:rPr>
        <w:t>按支出项目类别划分:基本支出</w:t>
      </w:r>
      <w:r>
        <w:rPr>
          <w:rFonts w:hint="eastAsia" w:ascii="仿宋_GB2312" w:hAnsi="仿宋_GB2312" w:eastAsia="仿宋_GB2312" w:cs="仿宋_GB2312"/>
          <w:color w:val="auto"/>
          <w:sz w:val="28"/>
          <w:szCs w:val="28"/>
          <w:highlight w:val="none"/>
          <w:shd w:val="clear" w:color="auto" w:fill="auto"/>
          <w:lang w:val="en-US" w:eastAsia="zh-CN"/>
        </w:rPr>
        <w:t>126.6</w:t>
      </w:r>
      <w:r>
        <w:rPr>
          <w:rFonts w:hint="eastAsia" w:ascii="仿宋_GB2312" w:hAnsi="仿宋_GB2312" w:eastAsia="仿宋_GB2312" w:cs="仿宋_GB2312"/>
          <w:color w:val="auto"/>
          <w:sz w:val="28"/>
          <w:szCs w:val="28"/>
          <w:highlight w:val="none"/>
          <w:shd w:val="clear" w:color="auto" w:fill="auto"/>
          <w:lang w:eastAsia="zh-CN"/>
        </w:rPr>
        <w:t>万元,较上年预算安排增加</w:t>
      </w:r>
      <w:r>
        <w:rPr>
          <w:rFonts w:hint="eastAsia" w:ascii="仿宋_GB2312" w:hAnsi="仿宋_GB2312" w:eastAsia="仿宋_GB2312" w:cs="仿宋_GB2312"/>
          <w:color w:val="auto"/>
          <w:sz w:val="28"/>
          <w:szCs w:val="28"/>
          <w:highlight w:val="none"/>
          <w:shd w:val="clear" w:color="auto" w:fill="auto"/>
          <w:lang w:val="en-US" w:eastAsia="zh-CN"/>
        </w:rPr>
        <w:t>5.6</w:t>
      </w:r>
      <w:r>
        <w:rPr>
          <w:rFonts w:hint="eastAsia" w:ascii="仿宋_GB2312" w:hAnsi="仿宋_GB2312" w:eastAsia="仿宋_GB2312" w:cs="仿宋_GB2312"/>
          <w:color w:val="auto"/>
          <w:sz w:val="28"/>
          <w:szCs w:val="28"/>
          <w:highlight w:val="none"/>
          <w:shd w:val="clear" w:color="auto" w:fill="auto"/>
          <w:lang w:eastAsia="zh-CN"/>
        </w:rPr>
        <w:t>万元,包括：工资福利支出</w:t>
      </w:r>
      <w:r>
        <w:rPr>
          <w:rFonts w:hint="eastAsia" w:ascii="仿宋_GB2312" w:hAnsi="仿宋_GB2312" w:eastAsia="仿宋_GB2312" w:cs="仿宋_GB2312"/>
          <w:color w:val="auto"/>
          <w:sz w:val="28"/>
          <w:szCs w:val="28"/>
          <w:highlight w:val="none"/>
          <w:shd w:val="clear" w:color="auto" w:fill="auto"/>
          <w:lang w:val="en-US" w:eastAsia="zh-CN"/>
        </w:rPr>
        <w:t>85.5</w:t>
      </w:r>
      <w:r>
        <w:rPr>
          <w:rFonts w:hint="eastAsia" w:ascii="仿宋_GB2312" w:hAnsi="仿宋_GB2312" w:eastAsia="仿宋_GB2312" w:cs="仿宋_GB2312"/>
          <w:color w:val="auto"/>
          <w:sz w:val="28"/>
          <w:szCs w:val="28"/>
          <w:highlight w:val="none"/>
          <w:shd w:val="clear" w:color="auto" w:fill="auto"/>
          <w:lang w:eastAsia="zh-CN"/>
        </w:rPr>
        <w:t>万元,商品和服务支出</w:t>
      </w:r>
      <w:r>
        <w:rPr>
          <w:rFonts w:hint="eastAsia" w:ascii="仿宋_GB2312" w:hAnsi="仿宋_GB2312" w:eastAsia="仿宋_GB2312" w:cs="仿宋_GB2312"/>
          <w:color w:val="auto"/>
          <w:sz w:val="28"/>
          <w:szCs w:val="28"/>
          <w:highlight w:val="none"/>
          <w:shd w:val="clear" w:color="auto" w:fill="auto"/>
          <w:lang w:val="en-US" w:eastAsia="zh-CN"/>
        </w:rPr>
        <w:t>41.1</w:t>
      </w:r>
      <w:r>
        <w:rPr>
          <w:rFonts w:hint="eastAsia" w:ascii="仿宋_GB2312" w:hAnsi="仿宋_GB2312" w:eastAsia="仿宋_GB2312" w:cs="仿宋_GB2312"/>
          <w:color w:val="auto"/>
          <w:sz w:val="28"/>
          <w:szCs w:val="28"/>
          <w:highlight w:val="none"/>
          <w:shd w:val="clear" w:color="auto" w:fill="auto"/>
          <w:lang w:eastAsia="zh-CN"/>
        </w:rPr>
        <w:t>万元,对个人和家庭的补助</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lang w:eastAsia="zh-CN"/>
        </w:rPr>
        <w:t>万元,资本性支出</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lang w:eastAsia="zh-CN"/>
        </w:rPr>
        <w:t>万元；项目支出</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lang w:eastAsia="zh-CN"/>
        </w:rPr>
        <w:t>万元,较上年预算安排减少</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lang w:eastAsia="zh-CN"/>
        </w:rPr>
        <w:t>万元,其中：工资福利支出</w:t>
      </w:r>
      <w:r>
        <w:rPr>
          <w:rFonts w:hint="eastAsia" w:ascii="仿宋_GB2312" w:hAnsi="仿宋_GB2312" w:eastAsia="仿宋_GB2312" w:cs="仿宋_GB2312"/>
          <w:color w:val="auto"/>
          <w:sz w:val="28"/>
          <w:szCs w:val="28"/>
          <w:highlight w:val="none"/>
          <w:shd w:val="clear" w:color="auto" w:fill="auto"/>
          <w:lang w:val="en-US" w:eastAsia="zh-CN"/>
        </w:rPr>
        <w:t>85.5</w:t>
      </w:r>
      <w:r>
        <w:rPr>
          <w:rFonts w:hint="eastAsia" w:ascii="仿宋_GB2312" w:hAnsi="仿宋_GB2312" w:eastAsia="仿宋_GB2312" w:cs="仿宋_GB2312"/>
          <w:color w:val="auto"/>
          <w:sz w:val="28"/>
          <w:szCs w:val="28"/>
          <w:highlight w:val="none"/>
          <w:shd w:val="clear" w:color="auto" w:fill="auto"/>
          <w:lang w:eastAsia="zh-CN"/>
        </w:rPr>
        <w:t>万元,商品和服务支出</w:t>
      </w:r>
      <w:r>
        <w:rPr>
          <w:rFonts w:hint="eastAsia" w:ascii="仿宋_GB2312" w:hAnsi="仿宋_GB2312" w:eastAsia="仿宋_GB2312" w:cs="仿宋_GB2312"/>
          <w:color w:val="auto"/>
          <w:sz w:val="28"/>
          <w:szCs w:val="28"/>
          <w:highlight w:val="none"/>
          <w:shd w:val="clear" w:color="auto" w:fill="auto"/>
          <w:lang w:val="en-US" w:eastAsia="zh-CN"/>
        </w:rPr>
        <w:t>41.1</w:t>
      </w:r>
      <w:r>
        <w:rPr>
          <w:rFonts w:hint="eastAsia" w:ascii="仿宋_GB2312" w:hAnsi="仿宋_GB2312" w:eastAsia="仿宋_GB2312" w:cs="仿宋_GB2312"/>
          <w:color w:val="auto"/>
          <w:sz w:val="28"/>
          <w:szCs w:val="28"/>
          <w:highlight w:val="none"/>
          <w:shd w:val="clear" w:color="auto" w:fill="auto"/>
          <w:lang w:eastAsia="zh-CN"/>
        </w:rPr>
        <w:t>万元,对个人和家庭的补助</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lang w:eastAsia="zh-CN"/>
        </w:rPr>
        <w:t>万元,资本性支出万元,对企业补助</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lang w:eastAsia="zh-CN"/>
        </w:rPr>
        <w:t>万元,其他支出</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lang w:eastAsia="zh-CN"/>
        </w:rPr>
        <w:t>万元。</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 w:eastAsia="仿宋_GB2312" w:cs="仿宋"/>
          <w:sz w:val="28"/>
          <w:szCs w:val="28"/>
          <w:lang w:val="en-US" w:eastAsia="zh-CN"/>
        </w:rPr>
        <w:t>按支出经济分类划分：工资福利支出85.5万元，</w:t>
      </w:r>
      <w:r>
        <w:rPr>
          <w:rFonts w:hint="eastAsia" w:ascii="仿宋_GB2312" w:hAnsi="仿宋_GB2312" w:eastAsia="仿宋_GB2312" w:cs="仿宋_GB2312"/>
          <w:color w:val="auto"/>
          <w:sz w:val="28"/>
          <w:szCs w:val="28"/>
          <w:highlight w:val="none"/>
          <w:shd w:val="clear" w:color="auto" w:fill="auto"/>
        </w:rPr>
        <w:t>占支出预算总额</w:t>
      </w:r>
      <w:r>
        <w:rPr>
          <w:rFonts w:hint="eastAsia" w:ascii="仿宋_GB2312" w:hAnsi="仿宋_GB2312" w:eastAsia="仿宋_GB2312" w:cs="仿宋_GB2312"/>
          <w:color w:val="auto"/>
          <w:sz w:val="28"/>
          <w:szCs w:val="28"/>
          <w:highlight w:val="none"/>
          <w:shd w:val="clear" w:color="auto" w:fill="auto"/>
          <w:lang w:eastAsia="zh-CN"/>
        </w:rPr>
        <w:t>的</w:t>
      </w:r>
      <w:r>
        <w:rPr>
          <w:rFonts w:hint="eastAsia" w:ascii="仿宋_GB2312" w:hAnsi="仿宋_GB2312" w:eastAsia="仿宋_GB2312" w:cs="仿宋_GB2312"/>
          <w:color w:val="auto"/>
          <w:sz w:val="28"/>
          <w:szCs w:val="28"/>
          <w:highlight w:val="none"/>
          <w:shd w:val="clear" w:color="auto" w:fill="auto"/>
          <w:lang w:val="en-US" w:eastAsia="zh-CN"/>
        </w:rPr>
        <w:t>71.31</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w:t>
      </w:r>
      <w:r>
        <w:rPr>
          <w:rFonts w:hint="eastAsia" w:ascii="仿宋_GB2312" w:hAnsi="仿宋" w:eastAsia="仿宋_GB2312" w:cs="仿宋"/>
          <w:sz w:val="28"/>
          <w:szCs w:val="28"/>
          <w:lang w:val="en-US" w:eastAsia="zh-CN"/>
        </w:rPr>
        <w:t>商品和服务支出41.1万元，</w:t>
      </w:r>
      <w:r>
        <w:rPr>
          <w:rFonts w:hint="eastAsia" w:ascii="仿宋_GB2312" w:hAnsi="仿宋_GB2312" w:eastAsia="仿宋_GB2312" w:cs="仿宋_GB2312"/>
          <w:color w:val="auto"/>
          <w:sz w:val="28"/>
          <w:szCs w:val="28"/>
          <w:highlight w:val="none"/>
          <w:shd w:val="clear" w:color="auto" w:fill="auto"/>
        </w:rPr>
        <w:t>占支出预算总额</w:t>
      </w:r>
      <w:r>
        <w:rPr>
          <w:rFonts w:hint="eastAsia" w:ascii="仿宋_GB2312" w:hAnsi="仿宋_GB2312" w:eastAsia="仿宋_GB2312" w:cs="仿宋_GB2312"/>
          <w:color w:val="auto"/>
          <w:sz w:val="28"/>
          <w:szCs w:val="28"/>
          <w:highlight w:val="none"/>
          <w:shd w:val="clear" w:color="auto" w:fill="auto"/>
          <w:lang w:eastAsia="zh-CN"/>
        </w:rPr>
        <w:t>的</w:t>
      </w:r>
      <w:r>
        <w:rPr>
          <w:rFonts w:hint="eastAsia" w:ascii="仿宋_GB2312" w:hAnsi="仿宋_GB2312" w:eastAsia="仿宋_GB2312" w:cs="仿宋_GB2312"/>
          <w:color w:val="auto"/>
          <w:sz w:val="28"/>
          <w:szCs w:val="28"/>
          <w:highlight w:val="none"/>
          <w:shd w:val="clear" w:color="auto" w:fill="auto"/>
          <w:lang w:val="en-US" w:eastAsia="zh-CN"/>
        </w:rPr>
        <w:t>28.69</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w:t>
      </w:r>
      <w:r>
        <w:rPr>
          <w:rFonts w:hint="eastAsia" w:ascii="仿宋_GB2312" w:hAnsi="仿宋" w:eastAsia="仿宋_GB2312" w:cs="仿宋"/>
          <w:sz w:val="28"/>
          <w:szCs w:val="28"/>
          <w:lang w:val="en-US" w:eastAsia="zh-CN"/>
        </w:rPr>
        <w:t>对个人和家庭的补助支出0万元，</w:t>
      </w:r>
      <w:r>
        <w:rPr>
          <w:rFonts w:hint="eastAsia" w:ascii="仿宋_GB2312" w:hAnsi="仿宋_GB2312" w:eastAsia="仿宋_GB2312" w:cs="仿宋_GB2312"/>
          <w:color w:val="auto"/>
          <w:sz w:val="28"/>
          <w:szCs w:val="28"/>
          <w:highlight w:val="none"/>
          <w:shd w:val="clear" w:color="auto" w:fill="auto"/>
        </w:rPr>
        <w:t>占支出预算总额</w:t>
      </w:r>
      <w:r>
        <w:rPr>
          <w:rFonts w:hint="eastAsia" w:ascii="仿宋_GB2312" w:hAnsi="仿宋_GB2312" w:eastAsia="仿宋_GB2312" w:cs="仿宋_GB2312"/>
          <w:color w:val="auto"/>
          <w:sz w:val="28"/>
          <w:szCs w:val="28"/>
          <w:highlight w:val="none"/>
          <w:shd w:val="clear" w:color="auto" w:fill="auto"/>
          <w:lang w:eastAsia="zh-CN"/>
        </w:rPr>
        <w:t>的</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val="en-US" w:eastAsia="zh-CN"/>
        </w:rPr>
        <w:t>.防汛办支出20万元</w:t>
      </w:r>
    </w:p>
    <w:p>
      <w:pPr>
        <w:keepNext w:val="0"/>
        <w:keepLines w:val="0"/>
        <w:pageBreakBefore w:val="0"/>
        <w:kinsoku/>
        <w:wordWrap/>
        <w:overflowPunct/>
        <w:topLinePunct w:val="0"/>
        <w:autoSpaceDE/>
        <w:autoSpaceDN/>
        <w:bidi w:val="0"/>
        <w:adjustRightInd/>
        <w:snapToGrid/>
        <w:spacing w:beforeAutospacing="0" w:afterAutospacing="0" w:line="560" w:lineRule="exact"/>
        <w:ind w:right="0" w:rightChars="0" w:firstLine="560" w:firstLineChars="200"/>
        <w:textAlignment w:val="auto"/>
        <w:outlineLvl w:val="9"/>
        <w:rPr>
          <w:rFonts w:hint="eastAsia" w:ascii="仿宋_GB2312" w:hAnsi="仿宋_GB2312" w:eastAsia="仿宋_GB2312" w:cs="仿宋_GB2312"/>
          <w:color w:val="auto"/>
          <w:sz w:val="28"/>
          <w:szCs w:val="28"/>
          <w:highlight w:val="none"/>
          <w:shd w:val="clear" w:color="auto" w:fill="auto"/>
          <w:lang w:eastAsia="zh-CN"/>
        </w:rPr>
      </w:pPr>
      <w:r>
        <w:rPr>
          <w:rFonts w:hint="eastAsia" w:ascii="仿宋_GB2312" w:hAnsi="仿宋_GB2312" w:eastAsia="仿宋_GB2312" w:cs="仿宋_GB2312"/>
          <w:color w:val="auto"/>
          <w:sz w:val="28"/>
          <w:szCs w:val="28"/>
          <w:highlight w:val="none"/>
          <w:shd w:val="clear" w:color="auto" w:fill="auto"/>
          <w:lang w:eastAsia="zh-CN"/>
        </w:rPr>
        <w:t>按支出功能科目划分:一般公共服务支出</w:t>
      </w:r>
      <w:r>
        <w:rPr>
          <w:rFonts w:hint="eastAsia" w:ascii="仿宋_GB2312" w:hAnsi="仿宋_GB2312" w:eastAsia="仿宋_GB2312" w:cs="仿宋_GB2312"/>
          <w:color w:val="auto"/>
          <w:sz w:val="28"/>
          <w:szCs w:val="28"/>
          <w:highlight w:val="none"/>
          <w:shd w:val="clear" w:color="auto" w:fill="auto"/>
          <w:lang w:val="en-US" w:eastAsia="zh-CN"/>
        </w:rPr>
        <w:t>133.68</w:t>
      </w:r>
      <w:r>
        <w:rPr>
          <w:rFonts w:hint="eastAsia" w:ascii="仿宋_GB2312" w:hAnsi="仿宋_GB2312" w:eastAsia="仿宋_GB2312" w:cs="仿宋_GB2312"/>
          <w:color w:val="auto"/>
          <w:sz w:val="28"/>
          <w:szCs w:val="28"/>
          <w:highlight w:val="none"/>
          <w:shd w:val="clear" w:color="auto" w:fill="auto"/>
          <w:lang w:eastAsia="zh-CN"/>
        </w:rPr>
        <w:t>万元,较上年预算安排减少</w:t>
      </w:r>
      <w:r>
        <w:rPr>
          <w:rFonts w:hint="eastAsia" w:ascii="仿宋_GB2312" w:hAnsi="仿宋_GB2312" w:eastAsia="仿宋_GB2312" w:cs="仿宋_GB2312"/>
          <w:color w:val="auto"/>
          <w:sz w:val="28"/>
          <w:szCs w:val="28"/>
          <w:highlight w:val="none"/>
          <w:shd w:val="clear" w:color="auto" w:fill="auto"/>
          <w:lang w:val="en-US" w:eastAsia="zh-CN"/>
        </w:rPr>
        <w:t>27.43</w:t>
      </w:r>
      <w:r>
        <w:rPr>
          <w:rFonts w:hint="eastAsia" w:ascii="仿宋_GB2312" w:hAnsi="仿宋_GB2312" w:eastAsia="仿宋_GB2312" w:cs="仿宋_GB2312"/>
          <w:color w:val="auto"/>
          <w:sz w:val="28"/>
          <w:szCs w:val="28"/>
          <w:highlight w:val="none"/>
          <w:shd w:val="clear" w:color="auto" w:fill="auto"/>
          <w:lang w:eastAsia="zh-CN"/>
        </w:rPr>
        <w:t>万元;教育支出</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lang w:eastAsia="zh-CN"/>
        </w:rPr>
        <w:t>万元,较上年预算安排减少</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lang w:eastAsia="zh-CN"/>
        </w:rPr>
        <w:t>万元;社会保障和就业支出</w:t>
      </w:r>
      <w:r>
        <w:rPr>
          <w:rFonts w:hint="eastAsia" w:ascii="仿宋_GB2312" w:hAnsi="仿宋_GB2312" w:eastAsia="仿宋_GB2312" w:cs="仿宋_GB2312"/>
          <w:color w:val="auto"/>
          <w:sz w:val="28"/>
          <w:szCs w:val="28"/>
          <w:highlight w:val="none"/>
          <w:shd w:val="clear" w:color="auto" w:fill="auto"/>
          <w:lang w:val="en-US" w:eastAsia="zh-CN"/>
        </w:rPr>
        <w:t>12.07</w:t>
      </w:r>
      <w:r>
        <w:rPr>
          <w:rFonts w:hint="eastAsia" w:ascii="仿宋_GB2312" w:hAnsi="仿宋_GB2312" w:eastAsia="仿宋_GB2312" w:cs="仿宋_GB2312"/>
          <w:color w:val="auto"/>
          <w:sz w:val="28"/>
          <w:szCs w:val="28"/>
          <w:highlight w:val="none"/>
          <w:shd w:val="clear" w:color="auto" w:fill="auto"/>
          <w:lang w:eastAsia="zh-CN"/>
        </w:rPr>
        <w:t>万元,较上年预算安排增加</w:t>
      </w:r>
      <w:r>
        <w:rPr>
          <w:rFonts w:hint="eastAsia" w:ascii="仿宋_GB2312" w:hAnsi="仿宋_GB2312" w:eastAsia="仿宋_GB2312" w:cs="仿宋_GB2312"/>
          <w:color w:val="auto"/>
          <w:sz w:val="28"/>
          <w:szCs w:val="28"/>
          <w:highlight w:val="none"/>
          <w:shd w:val="clear" w:color="auto" w:fill="auto"/>
          <w:lang w:val="en-US" w:eastAsia="zh-CN"/>
        </w:rPr>
        <w:t>63.13</w:t>
      </w:r>
      <w:r>
        <w:rPr>
          <w:rFonts w:hint="eastAsia" w:ascii="仿宋_GB2312" w:hAnsi="仿宋_GB2312" w:eastAsia="仿宋_GB2312" w:cs="仿宋_GB2312"/>
          <w:color w:val="auto"/>
          <w:sz w:val="28"/>
          <w:szCs w:val="28"/>
          <w:highlight w:val="none"/>
          <w:shd w:val="clear" w:color="auto" w:fill="auto"/>
          <w:lang w:eastAsia="zh-CN"/>
        </w:rPr>
        <w:t>万元;卫生健康支出</w:t>
      </w:r>
      <w:r>
        <w:rPr>
          <w:rFonts w:hint="eastAsia" w:ascii="仿宋_GB2312" w:hAnsi="仿宋_GB2312" w:eastAsia="仿宋_GB2312" w:cs="仿宋_GB2312"/>
          <w:color w:val="auto"/>
          <w:sz w:val="28"/>
          <w:szCs w:val="28"/>
          <w:highlight w:val="none"/>
          <w:shd w:val="clear" w:color="auto" w:fill="auto"/>
          <w:lang w:val="en-US" w:eastAsia="zh-CN"/>
        </w:rPr>
        <w:t>3.74</w:t>
      </w:r>
      <w:r>
        <w:rPr>
          <w:rFonts w:hint="eastAsia" w:ascii="仿宋_GB2312" w:hAnsi="仿宋_GB2312" w:eastAsia="仿宋_GB2312" w:cs="仿宋_GB2312"/>
          <w:color w:val="auto"/>
          <w:sz w:val="28"/>
          <w:szCs w:val="28"/>
          <w:highlight w:val="none"/>
          <w:shd w:val="clear" w:color="auto" w:fill="auto"/>
          <w:lang w:eastAsia="zh-CN"/>
        </w:rPr>
        <w:t>万元,较上年预算安排增加</w:t>
      </w:r>
      <w:r>
        <w:rPr>
          <w:rFonts w:hint="eastAsia" w:ascii="仿宋_GB2312" w:hAnsi="仿宋_GB2312" w:eastAsia="仿宋_GB2312" w:cs="仿宋_GB2312"/>
          <w:color w:val="auto"/>
          <w:sz w:val="28"/>
          <w:szCs w:val="28"/>
          <w:highlight w:val="none"/>
          <w:shd w:val="clear" w:color="auto" w:fill="auto"/>
          <w:lang w:val="en-US" w:eastAsia="zh-CN"/>
        </w:rPr>
        <w:t>11.86</w:t>
      </w:r>
      <w:r>
        <w:rPr>
          <w:rFonts w:hint="eastAsia" w:ascii="仿宋_GB2312" w:hAnsi="仿宋_GB2312" w:eastAsia="仿宋_GB2312" w:cs="仿宋_GB2312"/>
          <w:color w:val="auto"/>
          <w:sz w:val="28"/>
          <w:szCs w:val="28"/>
          <w:highlight w:val="none"/>
          <w:shd w:val="clear" w:color="auto" w:fill="auto"/>
          <w:lang w:eastAsia="zh-CN"/>
        </w:rPr>
        <w:t>万元;节能环保支出</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lang w:eastAsia="zh-CN"/>
        </w:rPr>
        <w:t>万元,较上年预算安排增加</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lang w:eastAsia="zh-CN"/>
        </w:rPr>
        <w:t>万元;农林水支出</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lang w:eastAsia="zh-CN"/>
        </w:rPr>
        <w:t>万元,较上年预算安排增加</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lang w:eastAsia="zh-CN"/>
        </w:rPr>
        <w:t>万元;住房保障支出</w:t>
      </w:r>
      <w:r>
        <w:rPr>
          <w:rFonts w:hint="eastAsia" w:ascii="仿宋_GB2312" w:hAnsi="仿宋_GB2312" w:eastAsia="仿宋_GB2312" w:cs="仿宋_GB2312"/>
          <w:color w:val="auto"/>
          <w:sz w:val="28"/>
          <w:szCs w:val="28"/>
          <w:highlight w:val="none"/>
          <w:shd w:val="clear" w:color="auto" w:fill="auto"/>
          <w:lang w:val="en-US" w:eastAsia="zh-CN"/>
        </w:rPr>
        <w:t>7.01</w:t>
      </w:r>
      <w:r>
        <w:rPr>
          <w:rFonts w:hint="eastAsia" w:ascii="仿宋_GB2312" w:hAnsi="仿宋_GB2312" w:eastAsia="仿宋_GB2312" w:cs="仿宋_GB2312"/>
          <w:color w:val="auto"/>
          <w:sz w:val="28"/>
          <w:szCs w:val="28"/>
          <w:highlight w:val="none"/>
          <w:shd w:val="clear" w:color="auto" w:fill="auto"/>
          <w:lang w:eastAsia="zh-CN"/>
        </w:rPr>
        <w:t>万元,较上年预算安排减少</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lang w:eastAsia="zh-CN"/>
        </w:rPr>
        <w:t>万元；其它支出</w:t>
      </w:r>
      <w:r>
        <w:rPr>
          <w:rFonts w:hint="eastAsia" w:ascii="仿宋_GB2312" w:hAnsi="仿宋_GB2312" w:eastAsia="仿宋_GB2312" w:cs="仿宋_GB2312"/>
          <w:color w:val="auto"/>
          <w:sz w:val="28"/>
          <w:szCs w:val="28"/>
          <w:highlight w:val="none"/>
          <w:shd w:val="clear" w:color="auto" w:fill="auto"/>
          <w:lang w:val="en-US" w:eastAsia="zh-CN"/>
        </w:rPr>
        <w:t>0万元，较上年预算安排增加0万元</w:t>
      </w:r>
      <w:r>
        <w:rPr>
          <w:rFonts w:hint="eastAsia" w:ascii="仿宋_GB2312" w:hAnsi="仿宋_GB2312" w:eastAsia="仿宋_GB2312" w:cs="仿宋_GB2312"/>
          <w:color w:val="auto"/>
          <w:sz w:val="28"/>
          <w:szCs w:val="28"/>
          <w:highlight w:val="none"/>
          <w:shd w:val="clear" w:color="auto" w:fill="auto"/>
          <w:lang w:eastAsia="zh-CN"/>
        </w:rPr>
        <w:t>。</w:t>
      </w:r>
    </w:p>
    <w:p>
      <w:pPr>
        <w:keepNext w:val="0"/>
        <w:keepLines w:val="0"/>
        <w:pageBreakBefore w:val="0"/>
        <w:kinsoku/>
        <w:wordWrap/>
        <w:overflowPunct/>
        <w:topLinePunct w:val="0"/>
        <w:autoSpaceDE/>
        <w:autoSpaceDN/>
        <w:bidi w:val="0"/>
        <w:adjustRightInd/>
        <w:snapToGrid/>
        <w:spacing w:beforeAutospacing="0" w:afterAutospacing="0" w:line="560" w:lineRule="exact"/>
        <w:ind w:right="0" w:rightChars="0" w:firstLine="560" w:firstLineChars="200"/>
        <w:textAlignment w:val="auto"/>
        <w:outlineLvl w:val="9"/>
        <w:rPr>
          <w:rFonts w:hint="eastAsia" w:ascii="仿宋_GB2312" w:hAnsi="仿宋_GB2312" w:eastAsia="仿宋_GB2312" w:cs="仿宋_GB2312"/>
          <w:color w:val="auto"/>
          <w:sz w:val="28"/>
          <w:szCs w:val="28"/>
          <w:highlight w:val="none"/>
          <w:shd w:val="clear" w:color="auto" w:fill="auto"/>
          <w:lang w:eastAsia="zh-CN"/>
        </w:rPr>
      </w:pPr>
      <w:r>
        <w:rPr>
          <w:rFonts w:hint="eastAsia" w:ascii="仿宋_GB2312" w:hAnsi="仿宋_GB2312" w:eastAsia="仿宋_GB2312" w:cs="仿宋_GB2312"/>
          <w:color w:val="auto"/>
          <w:sz w:val="28"/>
          <w:szCs w:val="28"/>
          <w:highlight w:val="none"/>
          <w:shd w:val="clear" w:color="auto" w:fill="auto"/>
          <w:lang w:eastAsia="zh-CN"/>
        </w:rPr>
        <w:t>按支出经济分类划分:工资福利支出</w:t>
      </w:r>
      <w:r>
        <w:rPr>
          <w:rFonts w:hint="eastAsia" w:ascii="仿宋_GB2312" w:hAnsi="仿宋_GB2312" w:eastAsia="仿宋_GB2312" w:cs="仿宋_GB2312"/>
          <w:color w:val="auto"/>
          <w:sz w:val="28"/>
          <w:szCs w:val="28"/>
          <w:highlight w:val="none"/>
          <w:shd w:val="clear" w:color="auto" w:fill="auto"/>
          <w:lang w:val="en-US" w:eastAsia="zh-CN"/>
        </w:rPr>
        <w:t>85.5</w:t>
      </w:r>
      <w:r>
        <w:rPr>
          <w:rFonts w:hint="eastAsia" w:ascii="仿宋_GB2312" w:hAnsi="仿宋_GB2312" w:eastAsia="仿宋_GB2312" w:cs="仿宋_GB2312"/>
          <w:color w:val="auto"/>
          <w:sz w:val="28"/>
          <w:szCs w:val="28"/>
          <w:highlight w:val="none"/>
          <w:shd w:val="clear" w:color="auto" w:fill="auto"/>
          <w:lang w:eastAsia="zh-CN"/>
        </w:rPr>
        <w:t>万元,较上年预算安排增加</w:t>
      </w:r>
      <w:r>
        <w:rPr>
          <w:rFonts w:hint="eastAsia" w:ascii="仿宋_GB2312" w:hAnsi="仿宋_GB2312" w:eastAsia="仿宋_GB2312" w:cs="仿宋_GB2312"/>
          <w:color w:val="auto"/>
          <w:sz w:val="28"/>
          <w:szCs w:val="28"/>
          <w:highlight w:val="none"/>
          <w:shd w:val="clear" w:color="auto" w:fill="auto"/>
          <w:lang w:val="en-US" w:eastAsia="zh-CN"/>
        </w:rPr>
        <w:t>21.5</w:t>
      </w:r>
      <w:r>
        <w:rPr>
          <w:rFonts w:hint="eastAsia" w:ascii="仿宋_GB2312" w:hAnsi="仿宋_GB2312" w:eastAsia="仿宋_GB2312" w:cs="仿宋_GB2312"/>
          <w:color w:val="auto"/>
          <w:sz w:val="28"/>
          <w:szCs w:val="28"/>
          <w:highlight w:val="none"/>
          <w:shd w:val="clear" w:color="auto" w:fill="auto"/>
          <w:lang w:eastAsia="zh-CN"/>
        </w:rPr>
        <w:t>万元;商品和服务支出</w:t>
      </w:r>
      <w:r>
        <w:rPr>
          <w:rFonts w:hint="eastAsia" w:ascii="仿宋_GB2312" w:hAnsi="仿宋_GB2312" w:eastAsia="仿宋_GB2312" w:cs="仿宋_GB2312"/>
          <w:color w:val="auto"/>
          <w:sz w:val="28"/>
          <w:szCs w:val="28"/>
          <w:highlight w:val="none"/>
          <w:shd w:val="clear" w:color="auto" w:fill="auto"/>
          <w:lang w:val="en-US" w:eastAsia="zh-CN"/>
        </w:rPr>
        <w:t>41.1</w:t>
      </w:r>
      <w:r>
        <w:rPr>
          <w:rFonts w:hint="eastAsia" w:ascii="仿宋_GB2312" w:hAnsi="仿宋_GB2312" w:eastAsia="仿宋_GB2312" w:cs="仿宋_GB2312"/>
          <w:color w:val="auto"/>
          <w:sz w:val="28"/>
          <w:szCs w:val="28"/>
          <w:highlight w:val="none"/>
          <w:shd w:val="clear" w:color="auto" w:fill="auto"/>
          <w:lang w:eastAsia="zh-CN"/>
        </w:rPr>
        <w:t>万元,较上年预算安排增加</w:t>
      </w:r>
      <w:r>
        <w:rPr>
          <w:rFonts w:hint="eastAsia" w:ascii="仿宋_GB2312" w:hAnsi="仿宋_GB2312" w:eastAsia="仿宋_GB2312" w:cs="仿宋_GB2312"/>
          <w:color w:val="auto"/>
          <w:sz w:val="28"/>
          <w:szCs w:val="28"/>
          <w:highlight w:val="none"/>
          <w:shd w:val="clear" w:color="auto" w:fill="auto"/>
          <w:lang w:val="en-US" w:eastAsia="zh-CN"/>
        </w:rPr>
        <w:t>7.25</w:t>
      </w:r>
      <w:r>
        <w:rPr>
          <w:rFonts w:hint="eastAsia" w:ascii="仿宋_GB2312" w:hAnsi="仿宋_GB2312" w:eastAsia="仿宋_GB2312" w:cs="仿宋_GB2312"/>
          <w:color w:val="auto"/>
          <w:sz w:val="28"/>
          <w:szCs w:val="28"/>
          <w:highlight w:val="none"/>
          <w:shd w:val="clear" w:color="auto" w:fill="auto"/>
          <w:lang w:eastAsia="zh-CN"/>
        </w:rPr>
        <w:t>万元;对个人和家庭的补助</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lang w:eastAsia="zh-CN"/>
        </w:rPr>
        <w:t>万元,较上年预算安排增加</w:t>
      </w:r>
      <w:r>
        <w:rPr>
          <w:rFonts w:hint="eastAsia" w:ascii="仿宋_GB2312" w:hAnsi="仿宋_GB2312" w:eastAsia="仿宋_GB2312" w:cs="仿宋_GB2312"/>
          <w:color w:val="auto"/>
          <w:sz w:val="28"/>
          <w:szCs w:val="28"/>
          <w:highlight w:val="none"/>
          <w:shd w:val="clear" w:color="auto" w:fill="auto"/>
          <w:lang w:val="en-US" w:eastAsia="zh-CN"/>
        </w:rPr>
        <w:t>6.75</w:t>
      </w:r>
      <w:r>
        <w:rPr>
          <w:rFonts w:hint="eastAsia" w:ascii="仿宋_GB2312" w:hAnsi="仿宋_GB2312" w:eastAsia="仿宋_GB2312" w:cs="仿宋_GB2312"/>
          <w:color w:val="auto"/>
          <w:sz w:val="28"/>
          <w:szCs w:val="28"/>
          <w:highlight w:val="none"/>
          <w:shd w:val="clear" w:color="auto" w:fill="auto"/>
          <w:lang w:eastAsia="zh-CN"/>
        </w:rPr>
        <w:t>万元;资本性支出</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lang w:eastAsia="zh-CN"/>
        </w:rPr>
        <w:t>万元,较上年预算安排增加</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lang w:eastAsia="zh-CN"/>
        </w:rPr>
        <w:t>万元;对企业补助</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lang w:eastAsia="zh-CN"/>
        </w:rPr>
        <w:t>万元,较上年预算安排增加</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lang w:eastAsia="zh-CN"/>
        </w:rPr>
        <w:t>万元;其他支出</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lang w:eastAsia="zh-CN"/>
        </w:rPr>
        <w:t>万元，较上年预算安排减少</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lang w:eastAsia="zh-CN"/>
        </w:rPr>
        <w:t>万元。</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_GB2312" w:eastAsia="仿宋_GB2312" w:cs="仿宋_GB2312"/>
          <w:color w:val="auto"/>
          <w:sz w:val="28"/>
          <w:szCs w:val="28"/>
          <w:highlight w:val="none"/>
          <w:shd w:val="clear" w:color="auto" w:fill="auto"/>
          <w:lang w:val="en-US" w:eastAsia="zh-CN"/>
        </w:rPr>
      </w:pP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51" w:firstLineChars="196"/>
        <w:textAlignment w:val="auto"/>
        <w:outlineLvl w:val="9"/>
        <w:rPr>
          <w:rFonts w:ascii="仿宋_GB2312" w:hAnsi="仿宋" w:eastAsia="仿宋_GB2312" w:cs="仿宋"/>
          <w:b/>
          <w:sz w:val="28"/>
          <w:szCs w:val="28"/>
        </w:rPr>
      </w:pPr>
      <w:r>
        <w:rPr>
          <w:rFonts w:hint="eastAsia" w:ascii="仿宋_GB2312" w:hAnsi="仿宋" w:eastAsia="仿宋_GB2312" w:cs="仿宋"/>
          <w:b/>
          <w:sz w:val="28"/>
          <w:szCs w:val="28"/>
        </w:rPr>
        <w:t>（三）财政拨款支出预算情况</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 w:eastAsia="仿宋_GB2312" w:cs="仿宋"/>
          <w:sz w:val="28"/>
          <w:szCs w:val="28"/>
        </w:rPr>
      </w:pPr>
      <w:r>
        <w:rPr>
          <w:rFonts w:hint="eastAsia" w:ascii="仿宋_GB2312" w:hAnsi="仿宋" w:eastAsia="仿宋_GB2312" w:cs="仿宋"/>
          <w:sz w:val="28"/>
          <w:szCs w:val="28"/>
          <w:lang w:val="en-US" w:eastAsia="zh-CN"/>
        </w:rPr>
        <w:t>2020</w:t>
      </w:r>
      <w:r>
        <w:rPr>
          <w:rFonts w:hint="eastAsia" w:ascii="仿宋_GB2312" w:hAnsi="仿宋" w:eastAsia="仿宋_GB2312" w:cs="仿宋"/>
          <w:sz w:val="28"/>
          <w:szCs w:val="28"/>
        </w:rPr>
        <w:t>年</w:t>
      </w:r>
      <w:r>
        <w:rPr>
          <w:rFonts w:hint="eastAsia" w:ascii="仿宋_GB2312" w:hAnsi="仿宋" w:eastAsia="仿宋_GB2312" w:cs="仿宋"/>
          <w:sz w:val="28"/>
          <w:szCs w:val="28"/>
          <w:lang w:eastAsia="zh-CN"/>
        </w:rPr>
        <w:t>应急管理局</w:t>
      </w:r>
      <w:r>
        <w:rPr>
          <w:rFonts w:hint="eastAsia" w:ascii="仿宋_GB2312" w:hAnsi="仿宋" w:eastAsia="仿宋_GB2312" w:cs="仿宋"/>
          <w:sz w:val="28"/>
          <w:szCs w:val="28"/>
        </w:rPr>
        <w:t>财政拨款支出预算</w:t>
      </w:r>
      <w:r>
        <w:rPr>
          <w:rFonts w:hint="eastAsia" w:ascii="仿宋_GB2312" w:hAnsi="仿宋" w:eastAsia="仿宋_GB2312" w:cs="仿宋"/>
          <w:sz w:val="28"/>
          <w:szCs w:val="28"/>
          <w:lang w:val="en-US" w:eastAsia="zh-CN"/>
        </w:rPr>
        <w:t>156.3</w:t>
      </w:r>
      <w:r>
        <w:rPr>
          <w:rFonts w:hint="eastAsia" w:ascii="仿宋_GB2312" w:hAnsi="仿宋" w:eastAsia="仿宋_GB2312" w:cs="仿宋"/>
          <w:sz w:val="28"/>
          <w:szCs w:val="28"/>
        </w:rPr>
        <w:t>万元</w:t>
      </w:r>
      <w:r>
        <w:rPr>
          <w:rFonts w:hint="eastAsia" w:ascii="仿宋_GB2312" w:hAnsi="仿宋" w:eastAsia="仿宋_GB2312" w:cs="仿宋"/>
          <w:sz w:val="28"/>
          <w:szCs w:val="28"/>
          <w:lang w:eastAsia="zh-CN"/>
        </w:rPr>
        <w:t>，具体支出情况是：一般公共服务支出</w:t>
      </w:r>
      <w:r>
        <w:rPr>
          <w:rFonts w:hint="eastAsia" w:ascii="仿宋_GB2312" w:hAnsi="仿宋" w:eastAsia="仿宋_GB2312" w:cs="仿宋"/>
          <w:sz w:val="28"/>
          <w:szCs w:val="28"/>
          <w:lang w:val="en-US" w:eastAsia="zh-CN"/>
        </w:rPr>
        <w:t>133.68万元，</w:t>
      </w:r>
      <w:r>
        <w:rPr>
          <w:rFonts w:hint="eastAsia" w:ascii="仿宋_GB2312" w:hAnsi="仿宋_GB2312" w:eastAsia="仿宋_GB2312" w:cs="仿宋_GB2312"/>
          <w:color w:val="auto"/>
          <w:sz w:val="28"/>
          <w:szCs w:val="28"/>
          <w:highlight w:val="none"/>
          <w:shd w:val="clear" w:color="auto" w:fill="auto"/>
        </w:rPr>
        <w:t>占支出预算总额</w:t>
      </w:r>
      <w:r>
        <w:rPr>
          <w:rFonts w:hint="eastAsia" w:ascii="仿宋_GB2312" w:hAnsi="仿宋_GB2312" w:eastAsia="仿宋_GB2312" w:cs="仿宋_GB2312"/>
          <w:color w:val="auto"/>
          <w:sz w:val="28"/>
          <w:szCs w:val="28"/>
          <w:highlight w:val="none"/>
          <w:shd w:val="clear" w:color="auto" w:fill="auto"/>
          <w:lang w:eastAsia="zh-CN"/>
        </w:rPr>
        <w:t>的</w:t>
      </w:r>
      <w:r>
        <w:rPr>
          <w:rFonts w:hint="eastAsia" w:ascii="仿宋_GB2312" w:hAnsi="仿宋_GB2312" w:eastAsia="仿宋_GB2312" w:cs="仿宋_GB2312"/>
          <w:color w:val="auto"/>
          <w:sz w:val="28"/>
          <w:szCs w:val="28"/>
          <w:highlight w:val="none"/>
          <w:shd w:val="clear" w:color="auto" w:fill="auto"/>
          <w:lang w:val="en-US" w:eastAsia="zh-CN"/>
        </w:rPr>
        <w:t>90.73</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w:t>
      </w:r>
      <w:r>
        <w:rPr>
          <w:rFonts w:hint="eastAsia" w:ascii="仿宋_GB2312" w:hAnsi="仿宋" w:eastAsia="仿宋_GB2312" w:cs="仿宋"/>
          <w:sz w:val="28"/>
          <w:szCs w:val="28"/>
          <w:lang w:val="en-US" w:eastAsia="zh-CN"/>
        </w:rPr>
        <w:t>医疗卫生与计划生育支出3.74万元、</w:t>
      </w:r>
      <w:r>
        <w:rPr>
          <w:rFonts w:hint="eastAsia" w:ascii="仿宋_GB2312" w:hAnsi="仿宋_GB2312" w:eastAsia="仿宋_GB2312" w:cs="仿宋_GB2312"/>
          <w:color w:val="auto"/>
          <w:sz w:val="28"/>
          <w:szCs w:val="28"/>
          <w:highlight w:val="none"/>
          <w:shd w:val="clear" w:color="auto" w:fill="auto"/>
        </w:rPr>
        <w:t>占支出预算总额</w:t>
      </w:r>
      <w:r>
        <w:rPr>
          <w:rFonts w:hint="eastAsia" w:ascii="仿宋_GB2312" w:hAnsi="仿宋_GB2312" w:eastAsia="仿宋_GB2312" w:cs="仿宋_GB2312"/>
          <w:color w:val="auto"/>
          <w:sz w:val="28"/>
          <w:szCs w:val="28"/>
          <w:highlight w:val="none"/>
          <w:shd w:val="clear" w:color="auto" w:fill="auto"/>
          <w:lang w:eastAsia="zh-CN"/>
        </w:rPr>
        <w:t>的</w:t>
      </w:r>
      <w:r>
        <w:rPr>
          <w:rFonts w:hint="eastAsia" w:ascii="仿宋_GB2312" w:hAnsi="仿宋_GB2312" w:eastAsia="仿宋_GB2312" w:cs="仿宋_GB2312"/>
          <w:color w:val="auto"/>
          <w:sz w:val="28"/>
          <w:szCs w:val="28"/>
          <w:highlight w:val="none"/>
          <w:shd w:val="clear" w:color="auto" w:fill="auto"/>
          <w:lang w:val="en-US" w:eastAsia="zh-CN"/>
        </w:rPr>
        <w:t>1.75</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w:t>
      </w:r>
      <w:r>
        <w:rPr>
          <w:rFonts w:hint="eastAsia" w:ascii="仿宋_GB2312" w:hAnsi="仿宋" w:eastAsia="仿宋_GB2312" w:cs="仿宋"/>
          <w:sz w:val="28"/>
          <w:szCs w:val="28"/>
          <w:lang w:val="en-US" w:eastAsia="zh-CN"/>
        </w:rPr>
        <w:t>社会保障和就业支出12.07万元、</w:t>
      </w:r>
      <w:r>
        <w:rPr>
          <w:rFonts w:hint="eastAsia" w:ascii="仿宋_GB2312" w:hAnsi="仿宋_GB2312" w:eastAsia="仿宋_GB2312" w:cs="仿宋_GB2312"/>
          <w:color w:val="auto"/>
          <w:sz w:val="28"/>
          <w:szCs w:val="28"/>
          <w:highlight w:val="none"/>
          <w:shd w:val="clear" w:color="auto" w:fill="auto"/>
        </w:rPr>
        <w:t>占支出预算总额</w:t>
      </w:r>
      <w:r>
        <w:rPr>
          <w:rFonts w:hint="eastAsia" w:ascii="仿宋_GB2312" w:hAnsi="仿宋_GB2312" w:eastAsia="仿宋_GB2312" w:cs="仿宋_GB2312"/>
          <w:color w:val="auto"/>
          <w:sz w:val="28"/>
          <w:szCs w:val="28"/>
          <w:highlight w:val="none"/>
          <w:shd w:val="clear" w:color="auto" w:fill="auto"/>
          <w:lang w:eastAsia="zh-CN"/>
        </w:rPr>
        <w:t>的</w:t>
      </w:r>
      <w:r>
        <w:rPr>
          <w:rFonts w:hint="eastAsia" w:ascii="仿宋_GB2312" w:hAnsi="仿宋_GB2312" w:eastAsia="仿宋_GB2312" w:cs="仿宋_GB2312"/>
          <w:color w:val="auto"/>
          <w:sz w:val="28"/>
          <w:szCs w:val="28"/>
          <w:highlight w:val="none"/>
          <w:shd w:val="clear" w:color="auto" w:fill="auto"/>
          <w:lang w:val="en-US" w:eastAsia="zh-CN"/>
        </w:rPr>
        <w:t>4.72</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w:t>
      </w:r>
      <w:r>
        <w:rPr>
          <w:rFonts w:hint="eastAsia" w:ascii="仿宋_GB2312" w:hAnsi="仿宋" w:eastAsia="仿宋_GB2312" w:cs="仿宋"/>
          <w:sz w:val="28"/>
          <w:szCs w:val="28"/>
          <w:lang w:val="en-US" w:eastAsia="zh-CN"/>
        </w:rPr>
        <w:t>城乡社区支出0万元、</w:t>
      </w:r>
      <w:r>
        <w:rPr>
          <w:rFonts w:hint="eastAsia" w:ascii="仿宋_GB2312" w:hAnsi="仿宋_GB2312" w:eastAsia="仿宋_GB2312" w:cs="仿宋_GB2312"/>
          <w:color w:val="auto"/>
          <w:sz w:val="28"/>
          <w:szCs w:val="28"/>
          <w:highlight w:val="none"/>
          <w:shd w:val="clear" w:color="auto" w:fill="auto"/>
        </w:rPr>
        <w:t>占支出预算总额</w:t>
      </w:r>
      <w:r>
        <w:rPr>
          <w:rFonts w:hint="eastAsia" w:ascii="仿宋_GB2312" w:hAnsi="仿宋_GB2312" w:eastAsia="仿宋_GB2312" w:cs="仿宋_GB2312"/>
          <w:color w:val="auto"/>
          <w:sz w:val="28"/>
          <w:szCs w:val="28"/>
          <w:highlight w:val="none"/>
          <w:shd w:val="clear" w:color="auto" w:fill="auto"/>
          <w:lang w:eastAsia="zh-CN"/>
        </w:rPr>
        <w:t>的</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w:t>
      </w:r>
      <w:r>
        <w:rPr>
          <w:rFonts w:hint="eastAsia" w:ascii="仿宋_GB2312" w:hAnsi="仿宋" w:eastAsia="仿宋_GB2312" w:cs="仿宋"/>
          <w:sz w:val="28"/>
          <w:szCs w:val="28"/>
          <w:lang w:val="en-US" w:eastAsia="zh-CN"/>
        </w:rPr>
        <w:t>住房保障支出7.01万元、</w:t>
      </w:r>
      <w:r>
        <w:rPr>
          <w:rFonts w:hint="eastAsia" w:ascii="仿宋_GB2312" w:hAnsi="仿宋_GB2312" w:eastAsia="仿宋_GB2312" w:cs="仿宋_GB2312"/>
          <w:color w:val="auto"/>
          <w:sz w:val="28"/>
          <w:szCs w:val="28"/>
          <w:highlight w:val="none"/>
          <w:shd w:val="clear" w:color="auto" w:fill="auto"/>
        </w:rPr>
        <w:t>占支出预算总额</w:t>
      </w:r>
      <w:r>
        <w:rPr>
          <w:rFonts w:hint="eastAsia" w:ascii="仿宋_GB2312" w:hAnsi="仿宋_GB2312" w:eastAsia="仿宋_GB2312" w:cs="仿宋_GB2312"/>
          <w:color w:val="auto"/>
          <w:sz w:val="28"/>
          <w:szCs w:val="28"/>
          <w:highlight w:val="none"/>
          <w:shd w:val="clear" w:color="auto" w:fill="auto"/>
          <w:lang w:eastAsia="zh-CN"/>
        </w:rPr>
        <w:t>的</w:t>
      </w:r>
      <w:r>
        <w:rPr>
          <w:rFonts w:hint="eastAsia" w:ascii="仿宋_GB2312" w:hAnsi="仿宋_GB2312" w:eastAsia="仿宋_GB2312" w:cs="仿宋_GB2312"/>
          <w:color w:val="auto"/>
          <w:sz w:val="28"/>
          <w:szCs w:val="28"/>
          <w:highlight w:val="none"/>
          <w:shd w:val="clear" w:color="auto" w:fill="auto"/>
          <w:lang w:val="en-US" w:eastAsia="zh-CN"/>
        </w:rPr>
        <w:t>2.8</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w:t>
      </w:r>
    </w:p>
    <w:p>
      <w:pPr>
        <w:keepNext w:val="0"/>
        <w:keepLines w:val="0"/>
        <w:pageBreakBefore w:val="0"/>
        <w:kinsoku/>
        <w:wordWrap/>
        <w:overflowPunct/>
        <w:topLinePunct w:val="0"/>
        <w:autoSpaceDE/>
        <w:autoSpaceDN/>
        <w:bidi w:val="0"/>
        <w:adjustRightInd/>
        <w:snapToGrid/>
        <w:spacing w:beforeAutospacing="0" w:afterAutospacing="0" w:line="560" w:lineRule="exact"/>
        <w:ind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lang w:eastAsia="zh-CN"/>
        </w:rPr>
        <w:t>（</w:t>
      </w:r>
      <w:r>
        <w:rPr>
          <w:rFonts w:hint="eastAsia" w:ascii="仿宋_GB2312" w:hAnsi="仿宋" w:eastAsia="仿宋_GB2312" w:cs="仿宋"/>
          <w:b/>
          <w:sz w:val="28"/>
          <w:szCs w:val="28"/>
        </w:rPr>
        <w:t>四)政府性基金情况</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 w:eastAsia="仿宋_GB2312" w:cs="仿宋"/>
          <w:b w:val="0"/>
          <w:bCs/>
          <w:sz w:val="28"/>
          <w:szCs w:val="28"/>
        </w:rPr>
      </w:pPr>
      <w:r>
        <w:rPr>
          <w:rFonts w:hint="eastAsia" w:ascii="仿宋_GB2312" w:hAnsi="仿宋" w:eastAsia="仿宋_GB2312" w:cs="仿宋"/>
          <w:b w:val="0"/>
          <w:bCs/>
          <w:sz w:val="28"/>
          <w:szCs w:val="28"/>
        </w:rPr>
        <w:t>没有使用政府性基金预算拨款安排的支出。</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(五)机关运行经费等重要事项的说明</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 w:eastAsia="仿宋_GB2312" w:cs="仿宋"/>
          <w:b w:val="0"/>
          <w:bCs/>
          <w:sz w:val="28"/>
          <w:szCs w:val="28"/>
        </w:rPr>
      </w:pPr>
      <w:r>
        <w:rPr>
          <w:rFonts w:hint="eastAsia" w:ascii="仿宋_GB2312" w:hAnsi="仿宋" w:eastAsia="仿宋_GB2312" w:cs="仿宋"/>
          <w:b w:val="0"/>
          <w:bCs/>
          <w:sz w:val="28"/>
          <w:szCs w:val="28"/>
          <w:lang w:val="en-US" w:eastAsia="zh-CN"/>
        </w:rPr>
        <w:t>2020</w:t>
      </w:r>
      <w:r>
        <w:rPr>
          <w:rFonts w:hint="eastAsia" w:ascii="仿宋_GB2312" w:hAnsi="仿宋" w:eastAsia="仿宋_GB2312" w:cs="仿宋"/>
          <w:b w:val="0"/>
          <w:bCs/>
          <w:sz w:val="28"/>
          <w:szCs w:val="28"/>
        </w:rPr>
        <w:t>年部门本级及下属参公单位机关运行费预算</w:t>
      </w:r>
      <w:r>
        <w:rPr>
          <w:rFonts w:hint="eastAsia" w:ascii="仿宋_GB2312" w:hAnsi="仿宋" w:eastAsia="仿宋_GB2312" w:cs="仿宋"/>
          <w:b w:val="0"/>
          <w:bCs/>
          <w:sz w:val="28"/>
          <w:szCs w:val="28"/>
          <w:lang w:val="en-US" w:eastAsia="zh-CN"/>
        </w:rPr>
        <w:t>156.5</w:t>
      </w:r>
      <w:r>
        <w:rPr>
          <w:rFonts w:hint="eastAsia" w:ascii="仿宋_GB2312" w:hAnsi="仿宋" w:eastAsia="仿宋_GB2312" w:cs="仿宋"/>
          <w:b w:val="0"/>
          <w:bCs/>
          <w:sz w:val="28"/>
          <w:szCs w:val="28"/>
        </w:rPr>
        <w:t>万元，比201</w:t>
      </w:r>
      <w:r>
        <w:rPr>
          <w:rFonts w:hint="eastAsia" w:ascii="仿宋_GB2312" w:hAnsi="仿宋" w:eastAsia="仿宋_GB2312" w:cs="仿宋"/>
          <w:b w:val="0"/>
          <w:bCs/>
          <w:sz w:val="28"/>
          <w:szCs w:val="28"/>
          <w:lang w:val="en-US" w:eastAsia="zh-CN"/>
        </w:rPr>
        <w:t>9</w:t>
      </w:r>
      <w:r>
        <w:rPr>
          <w:rFonts w:hint="eastAsia" w:ascii="仿宋_GB2312" w:hAnsi="仿宋" w:eastAsia="仿宋_GB2312" w:cs="仿宋"/>
          <w:b w:val="0"/>
          <w:bCs/>
          <w:sz w:val="28"/>
          <w:szCs w:val="28"/>
        </w:rPr>
        <w:t>年预算减少</w:t>
      </w:r>
      <w:r>
        <w:rPr>
          <w:rFonts w:hint="eastAsia" w:ascii="仿宋_GB2312" w:hAnsi="仿宋" w:eastAsia="仿宋_GB2312" w:cs="仿宋"/>
          <w:b w:val="0"/>
          <w:bCs/>
          <w:sz w:val="28"/>
          <w:szCs w:val="28"/>
          <w:lang w:val="en-US" w:eastAsia="zh-CN"/>
        </w:rPr>
        <w:t>35.5</w:t>
      </w:r>
      <w:r>
        <w:rPr>
          <w:rFonts w:hint="eastAsia" w:ascii="仿宋_GB2312" w:hAnsi="仿宋" w:eastAsia="仿宋_GB2312" w:cs="仿宋"/>
          <w:b w:val="0"/>
          <w:bCs/>
          <w:sz w:val="28"/>
          <w:szCs w:val="28"/>
        </w:rPr>
        <w:t>万元，下降</w:t>
      </w:r>
      <w:r>
        <w:rPr>
          <w:rFonts w:hint="eastAsia" w:ascii="仿宋_GB2312" w:hAnsi="仿宋" w:eastAsia="仿宋_GB2312" w:cs="仿宋"/>
          <w:b w:val="0"/>
          <w:bCs/>
          <w:sz w:val="28"/>
          <w:szCs w:val="28"/>
          <w:lang w:val="en-US" w:eastAsia="zh-CN"/>
        </w:rPr>
        <w:t>3.18</w:t>
      </w:r>
      <w:r>
        <w:rPr>
          <w:rFonts w:hint="eastAsia" w:ascii="仿宋_GB2312" w:hAnsi="仿宋" w:eastAsia="仿宋_GB2312" w:cs="仿宋"/>
          <w:b w:val="0"/>
          <w:bCs/>
          <w:sz w:val="28"/>
          <w:szCs w:val="28"/>
        </w:rPr>
        <w:t>%。</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 w:eastAsia="仿宋_GB2312" w:cs="仿宋"/>
          <w:b w:val="0"/>
          <w:bCs/>
          <w:sz w:val="28"/>
          <w:szCs w:val="28"/>
        </w:rPr>
      </w:pPr>
      <w:r>
        <w:rPr>
          <w:rFonts w:hint="eastAsia" w:ascii="仿宋_GB2312" w:hAnsi="仿宋" w:eastAsia="仿宋_GB2312" w:cs="仿宋"/>
          <w:b w:val="0"/>
          <w:bCs/>
          <w:sz w:val="28"/>
          <w:szCs w:val="28"/>
        </w:rPr>
        <w:t>按照财政部《地方预决算公开操作规程》明确的口径，机关运行费指各部门的公用经费，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(六)政府采购情况</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 w:eastAsia="仿宋_GB2312" w:cs="仿宋"/>
          <w:b w:val="0"/>
          <w:bCs/>
          <w:sz w:val="28"/>
          <w:szCs w:val="28"/>
        </w:rPr>
      </w:pPr>
      <w:r>
        <w:rPr>
          <w:rFonts w:hint="eastAsia" w:ascii="仿宋_GB2312" w:hAnsi="仿宋" w:eastAsia="仿宋_GB2312" w:cs="仿宋"/>
          <w:b w:val="0"/>
          <w:bCs/>
          <w:sz w:val="28"/>
          <w:szCs w:val="28"/>
        </w:rPr>
        <w:t>2020年部门所属各单位政府采购总额</w:t>
      </w:r>
      <w:r>
        <w:rPr>
          <w:rFonts w:hint="eastAsia" w:ascii="仿宋_GB2312" w:hAnsi="仿宋" w:eastAsia="仿宋_GB2312" w:cs="仿宋"/>
          <w:b w:val="0"/>
          <w:bCs/>
          <w:sz w:val="28"/>
          <w:szCs w:val="28"/>
          <w:lang w:val="en-US" w:eastAsia="zh-CN"/>
        </w:rPr>
        <w:t>56</w:t>
      </w:r>
      <w:r>
        <w:rPr>
          <w:rFonts w:hint="eastAsia" w:ascii="仿宋_GB2312" w:hAnsi="仿宋" w:eastAsia="仿宋_GB2312" w:cs="仿宋"/>
          <w:b w:val="0"/>
          <w:bCs/>
          <w:sz w:val="28"/>
          <w:szCs w:val="28"/>
        </w:rPr>
        <w:t>万元,其</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 w:eastAsia="仿宋_GB2312" w:cs="仿宋"/>
          <w:b w:val="0"/>
          <w:bCs/>
          <w:sz w:val="28"/>
          <w:szCs w:val="28"/>
        </w:rPr>
      </w:pPr>
      <w:r>
        <w:rPr>
          <w:rFonts w:hint="eastAsia" w:ascii="仿宋_GB2312" w:hAnsi="仿宋" w:eastAsia="仿宋_GB2312" w:cs="仿宋"/>
          <w:b w:val="0"/>
          <w:bCs/>
          <w:sz w:val="28"/>
          <w:szCs w:val="28"/>
        </w:rPr>
        <w:t>中：政府采购货物预算</w:t>
      </w:r>
      <w:r>
        <w:rPr>
          <w:rFonts w:hint="eastAsia" w:ascii="仿宋_GB2312" w:hAnsi="仿宋" w:eastAsia="仿宋_GB2312" w:cs="仿宋"/>
          <w:b w:val="0"/>
          <w:bCs/>
          <w:sz w:val="28"/>
          <w:szCs w:val="28"/>
          <w:lang w:val="en-US" w:eastAsia="zh-CN"/>
        </w:rPr>
        <w:t>56</w:t>
      </w:r>
      <w:r>
        <w:rPr>
          <w:rFonts w:hint="eastAsia" w:ascii="仿宋_GB2312" w:hAnsi="仿宋" w:eastAsia="仿宋_GB2312" w:cs="仿宋"/>
          <w:b w:val="0"/>
          <w:bCs/>
          <w:sz w:val="28"/>
          <w:szCs w:val="28"/>
        </w:rPr>
        <w:t>万元、政府采购工程预算</w:t>
      </w:r>
      <w:r>
        <w:rPr>
          <w:rFonts w:hint="eastAsia" w:ascii="仿宋_GB2312" w:hAnsi="仿宋" w:eastAsia="仿宋_GB2312" w:cs="仿宋"/>
          <w:b w:val="0"/>
          <w:bCs/>
          <w:sz w:val="28"/>
          <w:szCs w:val="28"/>
          <w:lang w:val="en-US" w:eastAsia="zh-CN"/>
        </w:rPr>
        <w:t>0</w:t>
      </w:r>
      <w:r>
        <w:rPr>
          <w:rFonts w:hint="eastAsia" w:ascii="仿宋_GB2312" w:hAnsi="仿宋" w:eastAsia="仿宋_GB2312" w:cs="仿宋"/>
          <w:b w:val="0"/>
          <w:bCs/>
          <w:sz w:val="28"/>
          <w:szCs w:val="28"/>
        </w:rPr>
        <w:t>万元、政府采购服务预算</w:t>
      </w:r>
      <w:r>
        <w:rPr>
          <w:rFonts w:hint="eastAsia" w:ascii="仿宋_GB2312" w:hAnsi="仿宋" w:eastAsia="仿宋_GB2312" w:cs="仿宋"/>
          <w:b w:val="0"/>
          <w:bCs/>
          <w:sz w:val="28"/>
          <w:szCs w:val="28"/>
          <w:lang w:val="en-US" w:eastAsia="zh-CN"/>
        </w:rPr>
        <w:t>0</w:t>
      </w:r>
      <w:r>
        <w:rPr>
          <w:rFonts w:hint="eastAsia" w:ascii="仿宋_GB2312" w:hAnsi="仿宋" w:eastAsia="仿宋_GB2312" w:cs="仿宋"/>
          <w:b w:val="0"/>
          <w:bCs/>
          <w:sz w:val="28"/>
          <w:szCs w:val="28"/>
        </w:rPr>
        <w:t>万元。</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(七)国有资产占有使用情况</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 w:eastAsia="仿宋_GB2312" w:cs="仿宋"/>
          <w:b w:val="0"/>
          <w:bCs/>
          <w:sz w:val="28"/>
          <w:szCs w:val="28"/>
        </w:rPr>
      </w:pPr>
      <w:r>
        <w:rPr>
          <w:rFonts w:hint="eastAsia" w:ascii="仿宋_GB2312" w:hAnsi="仿宋" w:eastAsia="仿宋_GB2312" w:cs="仿宋"/>
          <w:b w:val="0"/>
          <w:bCs/>
          <w:sz w:val="28"/>
          <w:szCs w:val="28"/>
        </w:rPr>
        <w:t>截至20</w:t>
      </w:r>
      <w:r>
        <w:rPr>
          <w:rFonts w:hint="eastAsia" w:ascii="仿宋_GB2312" w:hAnsi="仿宋" w:eastAsia="仿宋_GB2312" w:cs="仿宋"/>
          <w:b w:val="0"/>
          <w:bCs/>
          <w:sz w:val="28"/>
          <w:szCs w:val="28"/>
          <w:lang w:val="en-US" w:eastAsia="zh-CN"/>
        </w:rPr>
        <w:t>20</w:t>
      </w:r>
      <w:r>
        <w:rPr>
          <w:rFonts w:hint="eastAsia" w:ascii="仿宋_GB2312" w:hAnsi="仿宋" w:eastAsia="仿宋_GB2312" w:cs="仿宋"/>
          <w:b w:val="0"/>
          <w:bCs/>
          <w:sz w:val="28"/>
          <w:szCs w:val="28"/>
        </w:rPr>
        <w:t>年</w:t>
      </w:r>
      <w:r>
        <w:rPr>
          <w:rFonts w:hint="eastAsia" w:ascii="仿宋_GB2312" w:hAnsi="仿宋" w:eastAsia="仿宋_GB2312" w:cs="仿宋"/>
          <w:b w:val="0"/>
          <w:bCs/>
          <w:sz w:val="28"/>
          <w:szCs w:val="28"/>
          <w:lang w:val="en-US" w:eastAsia="zh-CN"/>
        </w:rPr>
        <w:t>12</w:t>
      </w:r>
      <w:r>
        <w:rPr>
          <w:rFonts w:hint="eastAsia" w:ascii="仿宋_GB2312" w:hAnsi="仿宋" w:eastAsia="仿宋_GB2312" w:cs="仿宋"/>
          <w:b w:val="0"/>
          <w:bCs/>
          <w:sz w:val="28"/>
          <w:szCs w:val="28"/>
        </w:rPr>
        <w:t>月31日,部门共有车辆</w:t>
      </w:r>
      <w:r>
        <w:rPr>
          <w:rFonts w:hint="eastAsia" w:ascii="仿宋_GB2312" w:hAnsi="仿宋" w:eastAsia="仿宋_GB2312" w:cs="仿宋"/>
          <w:b w:val="0"/>
          <w:bCs/>
          <w:sz w:val="28"/>
          <w:szCs w:val="28"/>
          <w:lang w:val="en-US" w:eastAsia="zh-CN"/>
        </w:rPr>
        <w:t>0</w:t>
      </w:r>
      <w:r>
        <w:rPr>
          <w:rFonts w:hint="eastAsia" w:ascii="仿宋_GB2312" w:hAnsi="仿宋" w:eastAsia="仿宋_GB2312" w:cs="仿宋"/>
          <w:b w:val="0"/>
          <w:bCs/>
          <w:sz w:val="28"/>
          <w:szCs w:val="28"/>
        </w:rPr>
        <w:t>辆,其中,一般</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 w:eastAsia="仿宋_GB2312" w:cs="仿宋"/>
          <w:b w:val="0"/>
          <w:bCs/>
          <w:sz w:val="28"/>
          <w:szCs w:val="28"/>
        </w:rPr>
      </w:pPr>
      <w:r>
        <w:rPr>
          <w:rFonts w:hint="eastAsia" w:ascii="仿宋_GB2312" w:hAnsi="仿宋" w:eastAsia="仿宋_GB2312" w:cs="仿宋"/>
          <w:b w:val="0"/>
          <w:bCs/>
          <w:sz w:val="28"/>
          <w:szCs w:val="28"/>
        </w:rPr>
        <w:t>公务用车</w:t>
      </w:r>
      <w:r>
        <w:rPr>
          <w:rFonts w:hint="eastAsia" w:ascii="仿宋_GB2312" w:hAnsi="仿宋" w:eastAsia="仿宋_GB2312" w:cs="仿宋"/>
          <w:b w:val="0"/>
          <w:bCs/>
          <w:sz w:val="28"/>
          <w:szCs w:val="28"/>
          <w:lang w:val="en-US" w:eastAsia="zh-CN"/>
        </w:rPr>
        <w:t>0</w:t>
      </w:r>
      <w:r>
        <w:rPr>
          <w:rFonts w:hint="eastAsia" w:ascii="仿宋_GB2312" w:hAnsi="仿宋" w:eastAsia="仿宋_GB2312" w:cs="仿宋"/>
          <w:b w:val="0"/>
          <w:bCs/>
          <w:sz w:val="28"/>
          <w:szCs w:val="28"/>
        </w:rPr>
        <w:t>辆。</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(八)一级项目绩效目标设置情况</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val="0"/>
          <w:bCs/>
          <w:sz w:val="28"/>
          <w:szCs w:val="28"/>
          <w:lang w:val="en-US" w:eastAsia="zh-CN"/>
        </w:rPr>
        <w:t>2020</w:t>
      </w:r>
      <w:r>
        <w:rPr>
          <w:rFonts w:hint="eastAsia" w:ascii="仿宋_GB2312" w:hAnsi="仿宋" w:eastAsia="仿宋_GB2312" w:cs="仿宋"/>
          <w:b w:val="0"/>
          <w:bCs/>
          <w:sz w:val="28"/>
          <w:szCs w:val="28"/>
        </w:rPr>
        <w:t>年实行绩效目标管理的一级项目</w:t>
      </w:r>
      <w:r>
        <w:rPr>
          <w:rFonts w:hint="eastAsia" w:ascii="仿宋_GB2312" w:hAnsi="仿宋" w:eastAsia="仿宋_GB2312" w:cs="仿宋"/>
          <w:b w:val="0"/>
          <w:bCs/>
          <w:sz w:val="28"/>
          <w:szCs w:val="28"/>
          <w:lang w:val="en-US" w:eastAsia="zh-CN"/>
        </w:rPr>
        <w:t>0</w:t>
      </w:r>
      <w:r>
        <w:rPr>
          <w:rFonts w:hint="eastAsia" w:ascii="仿宋_GB2312" w:hAnsi="仿宋" w:eastAsia="仿宋_GB2312" w:cs="仿宋"/>
          <w:b w:val="0"/>
          <w:bCs/>
          <w:sz w:val="28"/>
          <w:szCs w:val="28"/>
        </w:rPr>
        <w:t>个，涉及资金</w:t>
      </w:r>
      <w:r>
        <w:rPr>
          <w:rFonts w:hint="eastAsia" w:ascii="仿宋_GB2312" w:hAnsi="仿宋" w:eastAsia="仿宋_GB2312" w:cs="仿宋"/>
          <w:b w:val="0"/>
          <w:bCs/>
          <w:sz w:val="28"/>
          <w:szCs w:val="28"/>
          <w:lang w:val="en-US" w:eastAsia="zh-CN"/>
        </w:rPr>
        <w:t>0</w:t>
      </w:r>
      <w:r>
        <w:rPr>
          <w:rFonts w:hint="eastAsia" w:ascii="仿宋_GB2312" w:hAnsi="仿宋" w:eastAsia="仿宋_GB2312" w:cs="仿宋"/>
          <w:b w:val="0"/>
          <w:bCs/>
          <w:sz w:val="28"/>
          <w:szCs w:val="28"/>
        </w:rPr>
        <w:t>万元。其中：二级项目</w:t>
      </w:r>
      <w:r>
        <w:rPr>
          <w:rFonts w:hint="eastAsia" w:ascii="仿宋_GB2312" w:hAnsi="仿宋" w:eastAsia="仿宋_GB2312" w:cs="仿宋"/>
          <w:b w:val="0"/>
          <w:bCs/>
          <w:sz w:val="28"/>
          <w:szCs w:val="28"/>
          <w:lang w:val="en-US" w:eastAsia="zh-CN"/>
        </w:rPr>
        <w:t>0</w:t>
      </w:r>
      <w:r>
        <w:rPr>
          <w:rFonts w:hint="eastAsia" w:ascii="仿宋_GB2312" w:hAnsi="仿宋" w:eastAsia="仿宋_GB2312" w:cs="仿宋"/>
          <w:b w:val="0"/>
          <w:bCs/>
          <w:sz w:val="28"/>
          <w:szCs w:val="28"/>
        </w:rPr>
        <w:t>个（部门预算中</w:t>
      </w:r>
      <w:r>
        <w:rPr>
          <w:rFonts w:hint="eastAsia" w:ascii="仿宋_GB2312" w:hAnsi="仿宋" w:eastAsia="仿宋_GB2312" w:cs="仿宋"/>
          <w:b w:val="0"/>
          <w:bCs/>
          <w:sz w:val="28"/>
          <w:szCs w:val="28"/>
          <w:lang w:val="en-US" w:eastAsia="zh-CN"/>
        </w:rPr>
        <w:t>0</w:t>
      </w:r>
      <w:r>
        <w:rPr>
          <w:rFonts w:hint="eastAsia" w:ascii="仿宋_GB2312" w:hAnsi="仿宋" w:eastAsia="仿宋_GB2312" w:cs="仿宋"/>
          <w:b w:val="0"/>
          <w:bCs/>
          <w:sz w:val="28"/>
          <w:szCs w:val="28"/>
        </w:rPr>
        <w:t>万元以上的，且进行了绩效评审的二级项目</w:t>
      </w:r>
      <w:r>
        <w:rPr>
          <w:rFonts w:hint="eastAsia" w:ascii="仿宋_GB2312" w:hAnsi="仿宋" w:eastAsia="仿宋_GB2312" w:cs="仿宋"/>
          <w:b w:val="0"/>
          <w:bCs/>
          <w:sz w:val="28"/>
          <w:szCs w:val="28"/>
          <w:lang w:val="en-US" w:eastAsia="zh-CN"/>
        </w:rPr>
        <w:t>0</w:t>
      </w:r>
      <w:r>
        <w:rPr>
          <w:rFonts w:hint="eastAsia" w:ascii="仿宋_GB2312" w:hAnsi="仿宋" w:eastAsia="仿宋_GB2312" w:cs="仿宋"/>
          <w:b w:val="0"/>
          <w:bCs/>
          <w:sz w:val="28"/>
          <w:szCs w:val="28"/>
        </w:rPr>
        <w:t>个，涉及资金</w:t>
      </w:r>
      <w:r>
        <w:rPr>
          <w:rFonts w:hint="eastAsia" w:ascii="仿宋_GB2312" w:hAnsi="仿宋" w:eastAsia="仿宋_GB2312" w:cs="仿宋"/>
          <w:b w:val="0"/>
          <w:bCs/>
          <w:sz w:val="28"/>
          <w:szCs w:val="28"/>
          <w:lang w:val="en-US" w:eastAsia="zh-CN"/>
        </w:rPr>
        <w:t>0</w:t>
      </w:r>
      <w:r>
        <w:rPr>
          <w:rFonts w:hint="eastAsia" w:ascii="仿宋_GB2312" w:hAnsi="仿宋" w:eastAsia="仿宋_GB2312" w:cs="仿宋"/>
          <w:b w:val="0"/>
          <w:bCs/>
          <w:sz w:val="28"/>
          <w:szCs w:val="28"/>
        </w:rPr>
        <w:t>万元），涉及资金</w:t>
      </w:r>
      <w:r>
        <w:rPr>
          <w:rFonts w:hint="eastAsia" w:ascii="仿宋_GB2312" w:hAnsi="仿宋" w:eastAsia="仿宋_GB2312" w:cs="仿宋"/>
          <w:b w:val="0"/>
          <w:bCs/>
          <w:sz w:val="28"/>
          <w:szCs w:val="28"/>
          <w:lang w:val="en-US" w:eastAsia="zh-CN"/>
        </w:rPr>
        <w:t>0</w:t>
      </w:r>
      <w:r>
        <w:rPr>
          <w:rFonts w:hint="eastAsia" w:ascii="仿宋_GB2312" w:hAnsi="仿宋" w:eastAsia="仿宋_GB2312" w:cs="仿宋"/>
          <w:b w:val="0"/>
          <w:bCs/>
          <w:sz w:val="28"/>
          <w:szCs w:val="28"/>
        </w:rPr>
        <w:t>万元。</w:t>
      </w:r>
    </w:p>
    <w:p>
      <w:pPr>
        <w:keepNext w:val="0"/>
        <w:keepLines w:val="0"/>
        <w:pageBreakBefore w:val="0"/>
        <w:kinsoku/>
        <w:wordWrap/>
        <w:overflowPunct/>
        <w:topLinePunct w:val="0"/>
        <w:autoSpaceDE/>
        <w:autoSpaceDN/>
        <w:bidi w:val="0"/>
        <w:adjustRightInd/>
        <w:snapToGrid/>
        <w:spacing w:beforeAutospacing="0" w:afterAutospacing="0" w:line="560" w:lineRule="exact"/>
        <w:ind w:right="0" w:rightChars="0"/>
        <w:textAlignment w:val="auto"/>
        <w:outlineLvl w:val="9"/>
        <w:rPr>
          <w:rFonts w:hint="eastAsia" w:ascii="仿宋_GB2312" w:hAnsi="仿宋" w:eastAsia="仿宋_GB2312"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lang w:val="en-US" w:eastAsia="zh-CN"/>
        </w:rPr>
        <w:t>2020</w:t>
      </w:r>
      <w:r>
        <w:rPr>
          <w:rFonts w:hint="eastAsia" w:ascii="仿宋" w:hAnsi="仿宋" w:eastAsia="仿宋" w:cs="仿宋"/>
          <w:b/>
          <w:bCs/>
          <w:sz w:val="32"/>
          <w:szCs w:val="32"/>
        </w:rPr>
        <w:t>年“三公”经费预算情况说明</w:t>
      </w:r>
    </w:p>
    <w:p>
      <w:pPr>
        <w:ind w:firstLine="640" w:firstLineChars="200"/>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2020年安排一般公共预算三公经费1.38万元。比上年加0.38万元。其中公务接待费1.38万元，原因是减少公务接待。</w:t>
      </w:r>
    </w:p>
    <w:p>
      <w:pPr>
        <w:ind w:firstLine="640"/>
        <w:jc w:val="center"/>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 xml:space="preserve">   </w:t>
      </w:r>
    </w:p>
    <w:p>
      <w:pPr>
        <w:jc w:val="both"/>
        <w:rPr>
          <w:rFonts w:hint="eastAsia" w:ascii="黑体" w:hAnsi="宋体" w:eastAsia="黑体" w:cs="黑体"/>
          <w:sz w:val="32"/>
          <w:szCs w:val="32"/>
        </w:rPr>
      </w:pPr>
      <w:r>
        <w:rPr>
          <w:rFonts w:hint="eastAsia" w:ascii="黑体" w:hAnsi="宋体" w:eastAsia="黑体" w:cs="黑体"/>
          <w:sz w:val="32"/>
          <w:szCs w:val="32"/>
          <w:lang w:val="en-US" w:eastAsia="zh-CN"/>
        </w:rPr>
        <w:t xml:space="preserve">  </w:t>
      </w:r>
      <w:r>
        <w:rPr>
          <w:rFonts w:hint="eastAsia" w:ascii="黑体" w:hAnsi="宋体" w:eastAsia="黑体" w:cs="黑体"/>
          <w:sz w:val="32"/>
          <w:szCs w:val="32"/>
        </w:rPr>
        <w:t xml:space="preserve">第三部分 </w:t>
      </w:r>
      <w:r>
        <w:rPr>
          <w:rFonts w:hint="eastAsia" w:ascii="黑体" w:hAnsi="宋体" w:eastAsia="黑体" w:cs="黑体"/>
          <w:sz w:val="32"/>
          <w:szCs w:val="32"/>
          <w:lang w:eastAsia="zh-CN"/>
        </w:rPr>
        <w:t>应急管理局</w:t>
      </w:r>
      <w:bookmarkStart w:id="0" w:name="_GoBack"/>
      <w:bookmarkEnd w:id="0"/>
      <w:r>
        <w:rPr>
          <w:rFonts w:hint="eastAsia" w:ascii="黑体" w:hAnsi="宋体" w:eastAsia="黑体" w:cs="黑体"/>
          <w:sz w:val="32"/>
          <w:szCs w:val="32"/>
          <w:lang w:val="en-US" w:eastAsia="zh-CN"/>
        </w:rPr>
        <w:t>2020</w:t>
      </w:r>
      <w:r>
        <w:rPr>
          <w:rFonts w:hint="eastAsia" w:ascii="黑体" w:hAnsi="宋体" w:eastAsia="黑体" w:cs="黑体"/>
          <w:sz w:val="32"/>
          <w:szCs w:val="32"/>
        </w:rPr>
        <w:t>年部门预算表</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outlineLvl w:val="9"/>
        <w:rPr>
          <w:rFonts w:hint="eastAsia" w:ascii="仿宋_GB2312" w:hAnsi="仿宋" w:eastAsia="仿宋_GB2312" w:cs="仿宋"/>
          <w:b/>
          <w:sz w:val="28"/>
          <w:szCs w:val="28"/>
        </w:rPr>
      </w:pPr>
      <w:r>
        <w:rPr>
          <w:rFonts w:hint="eastAsia" w:ascii="仿宋" w:hAnsi="仿宋" w:eastAsia="仿宋" w:cs="仿宋"/>
          <w:sz w:val="32"/>
          <w:szCs w:val="32"/>
        </w:rPr>
        <w:t xml:space="preserve">   </w:t>
      </w:r>
      <w:r>
        <w:rPr>
          <w:rFonts w:hint="eastAsia" w:ascii="仿宋_GB2312" w:hAnsi="仿宋" w:eastAsia="仿宋_GB2312" w:cs="仿宋"/>
          <w:b/>
          <w:sz w:val="28"/>
          <w:szCs w:val="28"/>
        </w:rPr>
        <w:t>第三部分江西省财政厅2020年部门预算表</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一《收支预算总表》</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二《部门收入总表》</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三《部门支出总表》</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四《财政拨款收支总表》</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五《一般公共预算支出表》</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六《一般公共预算基本支出表》</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七《一般公共预算“三公”经费支出表》</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八《政府性基金预算支出表》</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九《一级项目绩效目标表》</w:t>
      </w:r>
    </w:p>
    <w:p>
      <w:pPr>
        <w:rPr>
          <w:rFonts w:hint="eastAsia" w:ascii="仿宋" w:hAnsi="仿宋" w:eastAsia="仿宋" w:cs="仿宋"/>
          <w:b/>
          <w:bCs/>
          <w:sz w:val="32"/>
          <w:szCs w:val="32"/>
          <w:lang w:eastAsia="zh-CN"/>
        </w:rPr>
      </w:pPr>
      <w:r>
        <w:rPr>
          <w:rFonts w:hint="eastAsia" w:ascii="仿宋" w:hAnsi="仿宋" w:eastAsia="仿宋" w:cs="仿宋_GB2312"/>
          <w:sz w:val="32"/>
          <w:szCs w:val="32"/>
          <w:lang w:val="en-US" w:eastAsia="zh-CN"/>
        </w:rPr>
        <w:t xml:space="preserve">  </w:t>
      </w:r>
      <w:r>
        <w:rPr>
          <w:rFonts w:hint="eastAsia" w:ascii="仿宋" w:hAnsi="仿宋" w:eastAsia="仿宋" w:cs="仿宋"/>
          <w:b/>
          <w:bCs/>
          <w:sz w:val="32"/>
          <w:szCs w:val="32"/>
        </w:rPr>
        <w:t>第四部分 名词解释</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第四部分 名词解释</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一、收入科目</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（一）财政拨款：指省级财政当年拨付的资金。</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（二）事业收入：指事业单位开展专业业务活动及辅助活动取得的收入。</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（三）事业单位经营收入：指事业单位在专业业务活动及辅助活动之外开展非独立核算经营活动取得的收入。</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（四）其他收入：指除财政拨款、事业收入、事业单位经营收入等以外的各项收入。</w:t>
      </w:r>
    </w:p>
    <w:p>
      <w:pPr>
        <w:keepNext w:val="0"/>
        <w:keepLines w:val="0"/>
        <w:pageBreakBefore w:val="0"/>
        <w:kinsoku/>
        <w:wordWrap/>
        <w:overflowPunct/>
        <w:topLinePunct w:val="0"/>
        <w:autoSpaceDE/>
        <w:autoSpaceDN/>
        <w:bidi w:val="0"/>
        <w:adjustRightInd/>
        <w:snapToGrid/>
        <w:spacing w:beforeAutospacing="0" w:afterAutospacing="0" w:line="560" w:lineRule="exact"/>
        <w:ind w:right="0" w:rightChars="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（五）附属单位上缴收入：反映事业单位附属的独立核算单位按规定标准或比例缴纳的各项收入。包括附属的事业单位上缴的收入和附属的企业上缴的利润等。</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（六）上级补助收入：反映事业单位从主管部门和上级单位取得的非财政补助收入。</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（七）用事业基金弥补收支差额：填列事业单位用事业基金弥补2020年收支差额的数额。</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（八）上年结转和结余：填列</w:t>
      </w:r>
      <w:r>
        <w:rPr>
          <w:rFonts w:hint="eastAsia" w:ascii="仿宋_GB2312" w:hAnsi="仿宋" w:eastAsia="仿宋_GB2312" w:cs="仿宋"/>
          <w:b/>
          <w:sz w:val="28"/>
          <w:szCs w:val="28"/>
          <w:lang w:val="en-US" w:eastAsia="zh-CN"/>
        </w:rPr>
        <w:t>2020</w:t>
      </w:r>
      <w:r>
        <w:rPr>
          <w:rFonts w:hint="eastAsia" w:ascii="仿宋_GB2312" w:hAnsi="仿宋" w:eastAsia="仿宋_GB2312" w:cs="仿宋"/>
          <w:b/>
          <w:sz w:val="28"/>
          <w:szCs w:val="28"/>
        </w:rPr>
        <w:t>年全部结转和结余的资金数，包括当年结转结余资金和历年滚存结转结余资金。</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二、支出科目</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（一）行政运行：反映行政单位（包括参公单位）的基</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本支出。</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（二）一般行政管理事务：反映行政单位（包括参公单位）未单独设置项级科目的其他项目支出。</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（三）机关服务：反映为行政单位（包括参公单位）提供后勤服务的各类后勤服务中心的支出。</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（四）预算改革业务：反映财政部门用于预算改革方面的支出。</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（五）财政国库业务：反映财政部门用于财政国库集中支出收付业务方面的支出。</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（六）财政监察：反映财政监察派出机构的专项业务支出。</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（七）信息化建设：反映财政部门用于“金财工程”等信息化建设方面的支出。</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（八）事业运行：反映事业单位的基本支出。</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（九）其他财政事务支出：反映除上述项目以外的其他财政事务方面的支出。</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（十）高等职业教育：反映经国家批准设立的</w:t>
      </w:r>
    </w:p>
    <w:p>
      <w:pPr>
        <w:spacing w:line="660" w:lineRule="exact"/>
        <w:ind w:firstLine="640" w:firstLineChars="200"/>
        <w:rPr>
          <w:rFonts w:hint="eastAsia" w:ascii="仿宋" w:hAnsi="仿宋" w:eastAsia="仿宋" w:cs="仿宋"/>
          <w:color w:val="000000"/>
          <w:kern w:val="0"/>
          <w:sz w:val="32"/>
          <w:szCs w:val="32"/>
          <w:lang w:eastAsia="zh-CN"/>
        </w:rPr>
      </w:pP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Windows 用户">
    <w15:presenceInfo w15:providerId="None" w15:userId="Windows 用户"/>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A82E44"/>
    <w:rsid w:val="00027A54"/>
    <w:rsid w:val="00031599"/>
    <w:rsid w:val="000375FF"/>
    <w:rsid w:val="00053400"/>
    <w:rsid w:val="001368BB"/>
    <w:rsid w:val="00147058"/>
    <w:rsid w:val="00167DE4"/>
    <w:rsid w:val="001D25A5"/>
    <w:rsid w:val="002065F8"/>
    <w:rsid w:val="002522FB"/>
    <w:rsid w:val="00290D5E"/>
    <w:rsid w:val="00295D9C"/>
    <w:rsid w:val="00331C25"/>
    <w:rsid w:val="003A24DE"/>
    <w:rsid w:val="004E35E4"/>
    <w:rsid w:val="004E6AD2"/>
    <w:rsid w:val="00801857"/>
    <w:rsid w:val="0084416E"/>
    <w:rsid w:val="00947D5E"/>
    <w:rsid w:val="0095483E"/>
    <w:rsid w:val="009E7187"/>
    <w:rsid w:val="00AE1387"/>
    <w:rsid w:val="00B808FE"/>
    <w:rsid w:val="00BD7AFC"/>
    <w:rsid w:val="00CB2805"/>
    <w:rsid w:val="00D32D8C"/>
    <w:rsid w:val="00EE5B0C"/>
    <w:rsid w:val="00F10A3F"/>
    <w:rsid w:val="00FA34B6"/>
    <w:rsid w:val="06826F4E"/>
    <w:rsid w:val="0BB420B8"/>
    <w:rsid w:val="0DA75ED4"/>
    <w:rsid w:val="0F4C3BF4"/>
    <w:rsid w:val="21847031"/>
    <w:rsid w:val="29F560D0"/>
    <w:rsid w:val="2B9F4052"/>
    <w:rsid w:val="2BA77446"/>
    <w:rsid w:val="2D556736"/>
    <w:rsid w:val="2E7714F8"/>
    <w:rsid w:val="32984AB6"/>
    <w:rsid w:val="341268BA"/>
    <w:rsid w:val="3588179B"/>
    <w:rsid w:val="36CF0693"/>
    <w:rsid w:val="3DBE59F2"/>
    <w:rsid w:val="3FD2561F"/>
    <w:rsid w:val="41325BEA"/>
    <w:rsid w:val="45D61CD7"/>
    <w:rsid w:val="472A239F"/>
    <w:rsid w:val="47CC7AD7"/>
    <w:rsid w:val="48E12B43"/>
    <w:rsid w:val="4FA82E44"/>
    <w:rsid w:val="57AE23DC"/>
    <w:rsid w:val="57F60A7A"/>
    <w:rsid w:val="5D423BAE"/>
    <w:rsid w:val="5DD32224"/>
    <w:rsid w:val="5EB91E32"/>
    <w:rsid w:val="6181458A"/>
    <w:rsid w:val="66895453"/>
    <w:rsid w:val="66DA4F72"/>
    <w:rsid w:val="67174BFE"/>
    <w:rsid w:val="69EA6BCB"/>
    <w:rsid w:val="6AE04E0C"/>
    <w:rsid w:val="6BB40E32"/>
    <w:rsid w:val="6E7952B8"/>
    <w:rsid w:val="725B4427"/>
    <w:rsid w:val="74E107F5"/>
    <w:rsid w:val="75E57908"/>
    <w:rsid w:val="76852715"/>
    <w:rsid w:val="77A56D7F"/>
    <w:rsid w:val="77F76A37"/>
    <w:rsid w:val="7A30769D"/>
    <w:rsid w:val="7A9454D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99"/>
  </w:style>
  <w:style w:type="table" w:default="1" w:styleId="4">
    <w:name w:val="Normal Table"/>
    <w:unhideWhenUsed/>
    <w:qFormat/>
    <w:uiPriority w:val="99"/>
    <w:tblPr>
      <w:tblLayout w:type="fixed"/>
      <w:tblCellMar>
        <w:top w:w="0" w:type="dxa"/>
        <w:left w:w="108" w:type="dxa"/>
        <w:bottom w:w="0" w:type="dxa"/>
        <w:right w:w="108" w:type="dxa"/>
      </w:tblCellMar>
    </w:tblPr>
  </w:style>
  <w:style w:type="paragraph" w:styleId="2">
    <w:name w:val="HTML Preformatted"/>
    <w:basedOn w:val="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3</Pages>
  <Words>182</Words>
  <Characters>1043</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2016-01-15T03:28:00Z</dcterms:created>
  <dc:creator>Administrator</dc:creator>
  <cp:lastModifiedBy>WHGX</cp:lastModifiedBy>
  <cp:lastPrinted>2017-09-08T06:35:00Z</cp:lastPrinted>
  <dcterms:modified xsi:type="dcterms:W3CDTF">2021-05-21T07:38:08Z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